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A7" w:rsidRPr="00730D35" w:rsidRDefault="005754A7" w:rsidP="00F01A97">
      <w:pPr>
        <w:jc w:val="center"/>
        <w:rPr>
          <w:rFonts w:ascii="Sylfaen" w:hAnsi="Sylfaen"/>
          <w:b/>
          <w:bCs/>
          <w:lang w:eastAsia="ar-SA"/>
        </w:rPr>
      </w:pPr>
      <w:r w:rsidRPr="00730D35">
        <w:rPr>
          <w:rFonts w:ascii="Sylfaen" w:hAnsi="Sylfaen"/>
          <w:b/>
          <w:bCs/>
          <w:lang w:eastAsia="ar-SA"/>
        </w:rPr>
        <w:t>RE</w:t>
      </w:r>
      <w:r w:rsidR="003C1943" w:rsidRPr="00730D35">
        <w:rPr>
          <w:rFonts w:ascii="Sylfaen" w:hAnsi="Sylfaen"/>
          <w:b/>
          <w:bCs/>
          <w:lang w:eastAsia="ar-SA"/>
        </w:rPr>
        <w:t xml:space="preserve">SOLUÇÃO </w:t>
      </w:r>
      <w:proofErr w:type="gramStart"/>
      <w:r w:rsidR="003C1943" w:rsidRPr="00730D35">
        <w:rPr>
          <w:rFonts w:ascii="Sylfaen" w:hAnsi="Sylfaen"/>
          <w:b/>
          <w:bCs/>
          <w:lang w:eastAsia="ar-SA"/>
        </w:rPr>
        <w:t>Nº</w:t>
      </w:r>
      <w:r w:rsidR="00ED5817" w:rsidRPr="00730D35">
        <w:rPr>
          <w:rFonts w:ascii="Sylfaen" w:hAnsi="Sylfaen"/>
          <w:b/>
          <w:bCs/>
          <w:lang w:eastAsia="ar-SA"/>
        </w:rPr>
        <w:t xml:space="preserve">         </w:t>
      </w:r>
      <w:r w:rsidR="003C1943" w:rsidRPr="00730D35">
        <w:rPr>
          <w:rFonts w:ascii="Sylfaen" w:hAnsi="Sylfaen"/>
          <w:b/>
          <w:bCs/>
          <w:lang w:eastAsia="ar-SA"/>
        </w:rPr>
        <w:t>,</w:t>
      </w:r>
      <w:proofErr w:type="gramEnd"/>
      <w:r w:rsidR="003C1943" w:rsidRPr="00730D35">
        <w:rPr>
          <w:rFonts w:ascii="Sylfaen" w:hAnsi="Sylfaen"/>
          <w:b/>
          <w:bCs/>
          <w:lang w:eastAsia="ar-SA"/>
        </w:rPr>
        <w:t xml:space="preserve"> DE</w:t>
      </w:r>
      <w:r w:rsidR="00ED5817" w:rsidRPr="00730D35">
        <w:rPr>
          <w:rFonts w:ascii="Sylfaen" w:hAnsi="Sylfaen"/>
          <w:b/>
          <w:bCs/>
          <w:lang w:eastAsia="ar-SA"/>
        </w:rPr>
        <w:t xml:space="preserve">          </w:t>
      </w:r>
      <w:r w:rsidR="003C1943" w:rsidRPr="00730D35">
        <w:rPr>
          <w:rFonts w:ascii="Sylfaen" w:hAnsi="Sylfaen"/>
          <w:b/>
          <w:bCs/>
          <w:lang w:eastAsia="ar-SA"/>
        </w:rPr>
        <w:t>DE</w:t>
      </w:r>
      <w:r w:rsidR="00ED5817" w:rsidRPr="00730D35">
        <w:rPr>
          <w:rFonts w:ascii="Sylfaen" w:hAnsi="Sylfaen"/>
          <w:b/>
          <w:bCs/>
          <w:lang w:eastAsia="ar-SA"/>
        </w:rPr>
        <w:t xml:space="preserve">                         </w:t>
      </w:r>
      <w:r w:rsidR="003C1943" w:rsidRPr="00730D35">
        <w:rPr>
          <w:rFonts w:ascii="Sylfaen" w:hAnsi="Sylfaen"/>
          <w:b/>
          <w:bCs/>
          <w:lang w:eastAsia="ar-SA"/>
        </w:rPr>
        <w:t>DE 2009</w:t>
      </w: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</w:p>
    <w:p w:rsidR="005754A7" w:rsidRPr="00730D35" w:rsidRDefault="00A81DE1" w:rsidP="00F01A97">
      <w:pPr>
        <w:ind w:left="4680"/>
        <w:jc w:val="both"/>
        <w:rPr>
          <w:rFonts w:ascii="Sylfaen" w:hAnsi="Sylfaen"/>
          <w:sz w:val="22"/>
          <w:szCs w:val="22"/>
          <w:lang w:eastAsia="ar-SA"/>
        </w:rPr>
      </w:pPr>
      <w:r w:rsidRPr="00730D35">
        <w:rPr>
          <w:rFonts w:ascii="Sylfaen" w:hAnsi="Sylfaen"/>
          <w:sz w:val="22"/>
          <w:szCs w:val="22"/>
          <w:lang w:eastAsia="ar-SA"/>
        </w:rPr>
        <w:t>Institui</w:t>
      </w:r>
      <w:r w:rsidR="005754A7" w:rsidRPr="00730D35">
        <w:rPr>
          <w:rFonts w:ascii="Sylfaen" w:hAnsi="Sylfaen"/>
          <w:sz w:val="22"/>
          <w:szCs w:val="22"/>
          <w:lang w:eastAsia="ar-SA"/>
        </w:rPr>
        <w:t xml:space="preserve"> o Cadastro de Organizações Civis de Recursos Hídricos </w:t>
      </w:r>
      <w:r w:rsidRPr="00730D35">
        <w:rPr>
          <w:rFonts w:ascii="Sylfaen" w:hAnsi="Sylfaen"/>
          <w:sz w:val="22"/>
          <w:szCs w:val="22"/>
          <w:lang w:eastAsia="ar-SA"/>
        </w:rPr>
        <w:t>(C</w:t>
      </w:r>
      <w:r w:rsidR="005754A7" w:rsidRPr="00730D35">
        <w:rPr>
          <w:rFonts w:ascii="Sylfaen" w:hAnsi="Sylfaen"/>
          <w:sz w:val="22"/>
          <w:szCs w:val="22"/>
          <w:lang w:eastAsia="ar-SA"/>
        </w:rPr>
        <w:t>OREH</w:t>
      </w:r>
      <w:r w:rsidRPr="00730D35">
        <w:rPr>
          <w:rFonts w:ascii="Sylfaen" w:hAnsi="Sylfaen"/>
          <w:sz w:val="22"/>
          <w:szCs w:val="22"/>
          <w:lang w:eastAsia="ar-SA"/>
        </w:rPr>
        <w:t xml:space="preserve">), com o </w:t>
      </w:r>
      <w:r w:rsidR="00633393" w:rsidRPr="00730D35">
        <w:rPr>
          <w:rFonts w:ascii="Sylfaen" w:hAnsi="Sylfaen"/>
          <w:sz w:val="22"/>
          <w:szCs w:val="22"/>
          <w:lang w:eastAsia="ar-SA"/>
        </w:rPr>
        <w:t>objetivo</w:t>
      </w:r>
      <w:r w:rsidRPr="00730D35">
        <w:rPr>
          <w:rFonts w:ascii="Sylfaen" w:hAnsi="Sylfaen"/>
          <w:sz w:val="22"/>
          <w:szCs w:val="22"/>
          <w:lang w:eastAsia="ar-SA"/>
        </w:rPr>
        <w:t xml:space="preserve"> de manter em banco de dados registro das organizações civis de recursos hídricos</w:t>
      </w:r>
      <w:r w:rsidR="00633393" w:rsidRPr="00730D35">
        <w:rPr>
          <w:rFonts w:ascii="Sylfaen" w:hAnsi="Sylfaen"/>
          <w:sz w:val="22"/>
          <w:szCs w:val="22"/>
          <w:lang w:eastAsia="ar-SA"/>
        </w:rPr>
        <w:t xml:space="preserve"> para fins de representação no Conselho Nacional de Recursos</w:t>
      </w:r>
      <w:r w:rsidRPr="00730D35">
        <w:rPr>
          <w:rFonts w:ascii="Sylfaen" w:hAnsi="Sylfaen"/>
          <w:sz w:val="22"/>
          <w:szCs w:val="22"/>
          <w:lang w:eastAsia="ar-SA"/>
        </w:rPr>
        <w:t xml:space="preserve"> </w:t>
      </w:r>
      <w:r w:rsidR="00633393" w:rsidRPr="00730D35">
        <w:rPr>
          <w:rFonts w:ascii="Sylfaen" w:hAnsi="Sylfaen"/>
          <w:sz w:val="22"/>
          <w:szCs w:val="22"/>
          <w:lang w:eastAsia="ar-SA"/>
        </w:rPr>
        <w:t>Hídricos (CNRH)</w:t>
      </w:r>
      <w:r w:rsidR="00EA48A6" w:rsidRPr="00730D35">
        <w:rPr>
          <w:rFonts w:ascii="Sylfaen" w:hAnsi="Sylfaen"/>
          <w:sz w:val="22"/>
          <w:szCs w:val="22"/>
          <w:lang w:eastAsia="ar-SA"/>
        </w:rPr>
        <w:t>.</w:t>
      </w:r>
    </w:p>
    <w:p w:rsidR="00EA48A6" w:rsidRPr="00730D35" w:rsidRDefault="00EA48A6" w:rsidP="00F01A97">
      <w:pPr>
        <w:ind w:left="4680"/>
        <w:jc w:val="both"/>
        <w:rPr>
          <w:rFonts w:ascii="Sylfaen" w:hAnsi="Sylfaen"/>
          <w:lang w:eastAsia="ar-SA"/>
        </w:rPr>
      </w:pP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  <w:r w:rsidRPr="00730D35">
        <w:rPr>
          <w:rStyle w:val="Forte"/>
          <w:rFonts w:ascii="Sylfaen" w:hAnsi="Sylfaen"/>
          <w:lang w:eastAsia="ar-SA"/>
        </w:rPr>
        <w:t>O CONSELH</w:t>
      </w:r>
      <w:r w:rsidR="002D7534" w:rsidRPr="00730D35">
        <w:rPr>
          <w:rStyle w:val="Forte"/>
          <w:rFonts w:ascii="Sylfaen" w:hAnsi="Sylfaen"/>
          <w:lang w:eastAsia="ar-SA"/>
        </w:rPr>
        <w:t>O NACIONAL DE RECURSOS HÍDRICOS (</w:t>
      </w:r>
      <w:r w:rsidRPr="00730D35">
        <w:rPr>
          <w:rStyle w:val="Forte"/>
          <w:rFonts w:ascii="Sylfaen" w:hAnsi="Sylfaen"/>
          <w:lang w:eastAsia="ar-SA"/>
        </w:rPr>
        <w:t>CNRH</w:t>
      </w:r>
      <w:r w:rsidR="00EE1F67" w:rsidRPr="00730D35">
        <w:rPr>
          <w:rStyle w:val="Forte"/>
          <w:rFonts w:ascii="Sylfaen" w:hAnsi="Sylfaen"/>
          <w:lang w:eastAsia="ar-SA"/>
        </w:rPr>
        <w:t>)</w:t>
      </w:r>
      <w:r w:rsidRPr="00730D35">
        <w:rPr>
          <w:rFonts w:ascii="Sylfaen" w:hAnsi="Sylfaen"/>
          <w:lang w:eastAsia="ar-SA"/>
        </w:rPr>
        <w:t xml:space="preserve">, no uso das atribuições que lhe são conferidas pela Lei nº 9.433, de </w:t>
      </w:r>
      <w:proofErr w:type="gramStart"/>
      <w:r w:rsidRPr="00730D35">
        <w:rPr>
          <w:rFonts w:ascii="Sylfaen" w:hAnsi="Sylfaen"/>
          <w:lang w:eastAsia="ar-SA"/>
        </w:rPr>
        <w:t>8</w:t>
      </w:r>
      <w:proofErr w:type="gramEnd"/>
      <w:r w:rsidRPr="00730D35">
        <w:rPr>
          <w:rFonts w:ascii="Sylfaen" w:hAnsi="Sylfaen"/>
          <w:lang w:eastAsia="ar-SA"/>
        </w:rPr>
        <w:t xml:space="preserve"> de janeiro de 1997, pela Lei nº 9.984, de 17 de julho de 2000, e tendo em vista o disposto </w:t>
      </w:r>
      <w:smartTag w:uri="urn:schemas-microsoft-com:office:smarttags" w:element="PersonName">
        <w:smartTagPr>
          <w:attr w:name="ProductID" w:val="em seu Regimento Interno"/>
        </w:smartTagPr>
        <w:r w:rsidRPr="00730D35">
          <w:rPr>
            <w:rFonts w:ascii="Sylfaen" w:hAnsi="Sylfaen"/>
            <w:lang w:eastAsia="ar-SA"/>
          </w:rPr>
          <w:t>em seu Regimento Interno</w:t>
        </w:r>
      </w:smartTag>
      <w:r w:rsidRPr="00730D35">
        <w:rPr>
          <w:rFonts w:ascii="Sylfaen" w:hAnsi="Sylfaen"/>
          <w:lang w:eastAsia="ar-SA"/>
        </w:rPr>
        <w:t>, anexo à Portaria n</w:t>
      </w:r>
      <w:r w:rsidR="002D7534" w:rsidRPr="00730D35">
        <w:rPr>
          <w:rFonts w:ascii="Sylfaen" w:hAnsi="Sylfaen"/>
          <w:lang w:eastAsia="ar-SA"/>
        </w:rPr>
        <w:t>º</w:t>
      </w:r>
      <w:r w:rsidRPr="00730D35">
        <w:rPr>
          <w:rFonts w:ascii="Sylfaen" w:hAnsi="Sylfaen"/>
          <w:lang w:eastAsia="ar-SA"/>
        </w:rPr>
        <w:t xml:space="preserve"> 377, de 19 de setembro de 2003, e</w:t>
      </w:r>
    </w:p>
    <w:p w:rsidR="005754A7" w:rsidRPr="00730D35" w:rsidRDefault="005754A7" w:rsidP="00F01A97">
      <w:pPr>
        <w:jc w:val="both"/>
        <w:rPr>
          <w:rFonts w:ascii="Sylfaen" w:hAnsi="Sylfaen"/>
        </w:rPr>
      </w:pPr>
      <w:r w:rsidRPr="00730D35">
        <w:rPr>
          <w:rFonts w:ascii="Sylfaen" w:hAnsi="Sylfaen"/>
          <w:lang w:eastAsia="ar-SA"/>
        </w:rPr>
        <w:br/>
      </w:r>
      <w:r w:rsidRPr="00730D35">
        <w:rPr>
          <w:rFonts w:ascii="Sylfaen" w:hAnsi="Sylfaen"/>
        </w:rPr>
        <w:t xml:space="preserve">Considerando a necessidade de </w:t>
      </w:r>
      <w:r w:rsidR="002D7534" w:rsidRPr="00730D35">
        <w:rPr>
          <w:rFonts w:ascii="Sylfaen" w:hAnsi="Sylfaen"/>
        </w:rPr>
        <w:t>regulamentar</w:t>
      </w:r>
      <w:r w:rsidRPr="00730D35">
        <w:rPr>
          <w:rFonts w:ascii="Sylfaen" w:hAnsi="Sylfaen"/>
        </w:rPr>
        <w:t xml:space="preserve"> o processo de cadastramento das entidades representantes da sociedade civil </w:t>
      </w:r>
      <w:r w:rsidR="00633393" w:rsidRPr="00730D35">
        <w:rPr>
          <w:rFonts w:ascii="Sylfaen" w:hAnsi="Sylfaen"/>
          <w:sz w:val="22"/>
          <w:szCs w:val="22"/>
          <w:lang w:eastAsia="ar-SA"/>
        </w:rPr>
        <w:t>no Conselho Nacional de Recursos Hídricos</w:t>
      </w:r>
      <w:r w:rsidRPr="00730D35">
        <w:rPr>
          <w:rFonts w:ascii="Sylfaen" w:hAnsi="Sylfaen"/>
        </w:rPr>
        <w:t>;</w:t>
      </w: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br/>
      </w:r>
      <w:proofErr w:type="gramStart"/>
      <w:r w:rsidRPr="00730D35">
        <w:rPr>
          <w:rFonts w:ascii="Sylfaen" w:hAnsi="Sylfaen"/>
          <w:lang w:eastAsia="ar-SA"/>
        </w:rPr>
        <w:t>resolve</w:t>
      </w:r>
      <w:proofErr w:type="gramEnd"/>
      <w:r w:rsidRPr="00730D35">
        <w:rPr>
          <w:rFonts w:ascii="Sylfaen" w:hAnsi="Sylfaen"/>
          <w:lang w:eastAsia="ar-SA"/>
        </w:rPr>
        <w:t xml:space="preserve"> :</w:t>
      </w: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</w:p>
    <w:p w:rsidR="00E4435A" w:rsidRDefault="00EE1F67" w:rsidP="00F01A97">
      <w:pPr>
        <w:jc w:val="both"/>
        <w:rPr>
          <w:rFonts w:ascii="Sylfaen" w:hAnsi="Sylfaen"/>
          <w:sz w:val="22"/>
          <w:szCs w:val="22"/>
          <w:lang w:eastAsia="ar-SA"/>
        </w:rPr>
      </w:pPr>
      <w:r w:rsidRPr="00730D35">
        <w:rPr>
          <w:rFonts w:ascii="Sylfaen" w:hAnsi="Sylfaen"/>
          <w:lang w:eastAsia="ar-SA"/>
        </w:rPr>
        <w:t>Art. 1º Fica instituído o</w:t>
      </w:r>
      <w:r w:rsidR="005754A7" w:rsidRPr="00730D35">
        <w:rPr>
          <w:rFonts w:ascii="Sylfaen" w:hAnsi="Sylfaen"/>
          <w:lang w:eastAsia="ar-SA"/>
        </w:rPr>
        <w:t xml:space="preserve"> Cadastro de Organizações Civis de Recursos Hídricos </w:t>
      </w:r>
      <w:r w:rsidRPr="00730D35">
        <w:rPr>
          <w:rFonts w:ascii="Sylfaen" w:hAnsi="Sylfaen"/>
          <w:lang w:eastAsia="ar-SA"/>
        </w:rPr>
        <w:t>(COREH)</w:t>
      </w:r>
      <w:r w:rsidR="005754A7" w:rsidRPr="00730D35">
        <w:rPr>
          <w:rFonts w:ascii="Sylfaen" w:hAnsi="Sylfaen"/>
          <w:lang w:eastAsia="ar-SA"/>
        </w:rPr>
        <w:t xml:space="preserve"> </w:t>
      </w:r>
      <w:r w:rsidR="00730D35" w:rsidRPr="00730D35">
        <w:rPr>
          <w:rFonts w:ascii="Sylfaen" w:hAnsi="Sylfaen"/>
          <w:sz w:val="22"/>
          <w:szCs w:val="22"/>
          <w:lang w:eastAsia="ar-SA"/>
        </w:rPr>
        <w:t>com o objetivo de manter em banco de dados registro das organizações civis de recursos hídricos para fins de representação no Conselho Nacional de Recursos Hídricos (CNRH).</w:t>
      </w:r>
    </w:p>
    <w:p w:rsidR="005028A2" w:rsidRDefault="005028A2" w:rsidP="00F01A97">
      <w:pPr>
        <w:jc w:val="both"/>
        <w:rPr>
          <w:rFonts w:ascii="Sylfaen" w:hAnsi="Sylfaen"/>
          <w:sz w:val="22"/>
          <w:szCs w:val="22"/>
          <w:lang w:eastAsia="ar-SA"/>
        </w:rPr>
      </w:pPr>
    </w:p>
    <w:p w:rsidR="005028A2" w:rsidRPr="005028A2" w:rsidRDefault="005028A2" w:rsidP="00F01A97">
      <w:pPr>
        <w:jc w:val="both"/>
        <w:rPr>
          <w:rFonts w:ascii="Sylfaen" w:hAnsi="Sylfaen"/>
          <w:b/>
          <w:sz w:val="22"/>
          <w:szCs w:val="22"/>
          <w:lang w:eastAsia="ar-SA"/>
        </w:rPr>
      </w:pPr>
      <w:r w:rsidRPr="005028A2">
        <w:rPr>
          <w:rFonts w:ascii="Sylfaen" w:hAnsi="Sylfaen"/>
          <w:b/>
          <w:sz w:val="22"/>
          <w:szCs w:val="22"/>
          <w:lang w:eastAsia="ar-SA"/>
        </w:rPr>
        <w:t xml:space="preserve">Parágrafo único. O COREH será localizado e mantido pela Secretaria-Executiva do CNRH. </w:t>
      </w:r>
    </w:p>
    <w:p w:rsidR="00730D35" w:rsidRPr="00730D35" w:rsidRDefault="00730D35" w:rsidP="00F01A97">
      <w:pPr>
        <w:jc w:val="both"/>
        <w:rPr>
          <w:rFonts w:ascii="Sylfaen" w:hAnsi="Sylfaen"/>
          <w:lang w:eastAsia="ar-SA"/>
        </w:rPr>
      </w:pPr>
    </w:p>
    <w:p w:rsidR="005754A7" w:rsidRPr="00730D35" w:rsidRDefault="00C322B2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>Art</w:t>
      </w:r>
      <w:r w:rsidR="000340FF" w:rsidRPr="00730D35">
        <w:rPr>
          <w:rFonts w:ascii="Sylfaen" w:hAnsi="Sylfaen"/>
          <w:lang w:eastAsia="ar-SA"/>
        </w:rPr>
        <w:t>.</w:t>
      </w:r>
      <w:r w:rsidRPr="00730D35">
        <w:rPr>
          <w:rFonts w:ascii="Sylfaen" w:hAnsi="Sylfaen"/>
          <w:lang w:eastAsia="ar-SA"/>
        </w:rPr>
        <w:t xml:space="preserve"> </w:t>
      </w:r>
      <w:r w:rsidR="00C73474" w:rsidRPr="00730D35">
        <w:rPr>
          <w:rFonts w:ascii="Sylfaen" w:hAnsi="Sylfaen"/>
          <w:lang w:eastAsia="ar-SA"/>
        </w:rPr>
        <w:t>2º</w:t>
      </w:r>
      <w:r w:rsidR="005754A7" w:rsidRPr="00730D35">
        <w:rPr>
          <w:rFonts w:ascii="Sylfaen" w:hAnsi="Sylfaen"/>
          <w:lang w:eastAsia="ar-SA"/>
        </w:rPr>
        <w:t xml:space="preserve"> P</w:t>
      </w:r>
      <w:r w:rsidRPr="00730D35">
        <w:rPr>
          <w:rFonts w:ascii="Sylfaen" w:hAnsi="Sylfaen"/>
          <w:lang w:eastAsia="ar-SA"/>
        </w:rPr>
        <w:t>ara efeito desta Resolução</w:t>
      </w:r>
      <w:proofErr w:type="gramStart"/>
      <w:r w:rsidR="004B3046" w:rsidRPr="00730D35">
        <w:rPr>
          <w:rFonts w:ascii="Sylfaen" w:hAnsi="Sylfaen"/>
          <w:lang w:eastAsia="ar-SA"/>
        </w:rPr>
        <w:t>,</w:t>
      </w:r>
      <w:r w:rsidRPr="00730D35">
        <w:rPr>
          <w:rFonts w:ascii="Sylfaen" w:hAnsi="Sylfaen"/>
          <w:lang w:eastAsia="ar-SA"/>
        </w:rPr>
        <w:t xml:space="preserve"> são</w:t>
      </w:r>
      <w:proofErr w:type="gramEnd"/>
      <w:r w:rsidRPr="00730D35">
        <w:rPr>
          <w:rFonts w:ascii="Sylfaen" w:hAnsi="Sylfaen"/>
          <w:lang w:eastAsia="ar-SA"/>
        </w:rPr>
        <w:t xml:space="preserve"> O</w:t>
      </w:r>
      <w:r w:rsidR="005754A7" w:rsidRPr="00730D35">
        <w:rPr>
          <w:rFonts w:ascii="Sylfaen" w:hAnsi="Sylfaen"/>
          <w:lang w:eastAsia="ar-SA"/>
        </w:rPr>
        <w:t xml:space="preserve">rganizações </w:t>
      </w:r>
      <w:r w:rsidRPr="00730D35">
        <w:rPr>
          <w:rFonts w:ascii="Sylfaen" w:hAnsi="Sylfaen"/>
          <w:lang w:eastAsia="ar-SA"/>
        </w:rPr>
        <w:t>Civis de Recursos Hídricos</w:t>
      </w:r>
      <w:r w:rsidR="00533D7A">
        <w:rPr>
          <w:rFonts w:ascii="Sylfaen" w:hAnsi="Sylfaen"/>
          <w:lang w:eastAsia="ar-SA"/>
        </w:rPr>
        <w:t xml:space="preserve">, </w:t>
      </w:r>
      <w:r w:rsidR="00533D7A" w:rsidRPr="00533D7A">
        <w:rPr>
          <w:rFonts w:ascii="Sylfaen" w:hAnsi="Sylfaen"/>
          <w:b/>
          <w:lang w:eastAsia="ar-SA"/>
        </w:rPr>
        <w:t xml:space="preserve">observado o disposto </w:t>
      </w:r>
      <w:r w:rsidR="008F2253">
        <w:rPr>
          <w:rFonts w:ascii="Sylfaen" w:hAnsi="Sylfaen"/>
          <w:b/>
          <w:lang w:eastAsia="ar-SA"/>
        </w:rPr>
        <w:t>no art. 48 da Lei nº 9.433/1997</w:t>
      </w:r>
      <w:r w:rsidR="008F2253">
        <w:rPr>
          <w:rStyle w:val="Refdenotaderodap"/>
          <w:rFonts w:ascii="Sylfaen" w:hAnsi="Sylfaen"/>
          <w:b/>
          <w:lang w:eastAsia="ar-SA"/>
        </w:rPr>
        <w:footnoteReference w:id="1"/>
      </w:r>
      <w:r w:rsidR="008F2253">
        <w:rPr>
          <w:rFonts w:ascii="Sylfaen" w:hAnsi="Sylfaen"/>
          <w:b/>
          <w:lang w:eastAsia="ar-SA"/>
        </w:rPr>
        <w:t xml:space="preserve"> e </w:t>
      </w:r>
      <w:r w:rsidR="00533D7A" w:rsidRPr="00533D7A">
        <w:rPr>
          <w:rFonts w:ascii="Sylfaen" w:hAnsi="Sylfaen"/>
          <w:b/>
          <w:lang w:eastAsia="ar-SA"/>
        </w:rPr>
        <w:t xml:space="preserve">no art. 5º da Resolução CNRH nº </w:t>
      </w:r>
      <w:ins w:id="0" w:author="hugo.suarez" w:date="2009-08-17T17:53:00Z">
        <w:r w:rsidR="00351185">
          <w:rPr>
            <w:rFonts w:ascii="Sylfaen" w:hAnsi="Sylfaen"/>
            <w:b/>
            <w:lang w:eastAsia="ar-SA"/>
          </w:rPr>
          <w:t>100</w:t>
        </w:r>
      </w:ins>
      <w:r w:rsidR="00533D7A" w:rsidRPr="00533D7A">
        <w:rPr>
          <w:rFonts w:ascii="Sylfaen" w:hAnsi="Sylfaen"/>
          <w:b/>
          <w:lang w:eastAsia="ar-SA"/>
        </w:rPr>
        <w:t xml:space="preserve">, de </w:t>
      </w:r>
      <w:ins w:id="1" w:author="hugo.suarez" w:date="2009-08-17T19:21:00Z">
        <w:r w:rsidR="001E046B">
          <w:rPr>
            <w:rFonts w:ascii="Sylfaen" w:hAnsi="Sylfaen"/>
            <w:b/>
            <w:lang w:eastAsia="ar-SA"/>
          </w:rPr>
          <w:t>26 de março</w:t>
        </w:r>
      </w:ins>
      <w:r w:rsidR="00533D7A" w:rsidRPr="00533D7A">
        <w:rPr>
          <w:rFonts w:ascii="Sylfaen" w:hAnsi="Sylfaen"/>
          <w:b/>
          <w:lang w:eastAsia="ar-SA"/>
        </w:rPr>
        <w:t xml:space="preserve"> de 2009</w:t>
      </w:r>
      <w:r w:rsidR="00974518">
        <w:rPr>
          <w:rStyle w:val="Refdenotaderodap"/>
          <w:rFonts w:ascii="Sylfaen" w:hAnsi="Sylfaen"/>
          <w:b/>
          <w:lang w:eastAsia="ar-SA"/>
        </w:rPr>
        <w:footnoteReference w:id="2"/>
      </w:r>
      <w:r w:rsidR="005754A7" w:rsidRPr="00730D35">
        <w:rPr>
          <w:rFonts w:ascii="Sylfaen" w:hAnsi="Sylfaen"/>
          <w:lang w:eastAsia="ar-SA"/>
        </w:rPr>
        <w:t>:</w:t>
      </w:r>
    </w:p>
    <w:p w:rsidR="00730D35" w:rsidRPr="001E046B" w:rsidRDefault="00730D35" w:rsidP="00F01A97">
      <w:pPr>
        <w:jc w:val="both"/>
        <w:rPr>
          <w:rFonts w:ascii="Sylfaen" w:hAnsi="Sylfaen"/>
          <w:color w:val="FF0000"/>
        </w:rPr>
      </w:pPr>
      <w:r w:rsidRPr="001E046B">
        <w:rPr>
          <w:rFonts w:ascii="Sylfaen" w:hAnsi="Sylfaen"/>
          <w:lang w:eastAsia="ar-SA"/>
        </w:rPr>
        <w:lastRenderedPageBreak/>
        <w:t xml:space="preserve">I – </w:t>
      </w:r>
      <w:r w:rsidRPr="001E046B">
        <w:rPr>
          <w:rFonts w:ascii="Sylfaen" w:hAnsi="Sylfaen"/>
        </w:rPr>
        <w:t>comitês</w:t>
      </w:r>
      <w:r w:rsidR="008E5340" w:rsidRPr="001E046B">
        <w:rPr>
          <w:rStyle w:val="Refdenotaderodap"/>
          <w:rFonts w:ascii="Sylfaen" w:hAnsi="Sylfaen"/>
        </w:rPr>
        <w:footnoteReference w:id="3"/>
      </w:r>
      <w:r w:rsidRPr="001E046B">
        <w:rPr>
          <w:rFonts w:ascii="Sylfaen" w:hAnsi="Sylfaen"/>
        </w:rPr>
        <w:t>, consórcios e associações intermunicipais de bacia hidrográfica;</w:t>
      </w:r>
      <w:r w:rsidR="008E5340" w:rsidRPr="001E046B">
        <w:rPr>
          <w:rStyle w:val="Refdenotaderodap"/>
          <w:rFonts w:ascii="Sylfaen" w:hAnsi="Sylfaen"/>
        </w:rPr>
        <w:footnoteReference w:id="4"/>
      </w:r>
    </w:p>
    <w:p w:rsidR="00F01A97" w:rsidRPr="001E046B" w:rsidRDefault="00F01A97" w:rsidP="00F01A97">
      <w:pPr>
        <w:jc w:val="both"/>
        <w:rPr>
          <w:rFonts w:ascii="Sylfaen" w:hAnsi="Sylfaen"/>
          <w:lang w:eastAsia="ar-SA"/>
        </w:rPr>
      </w:pPr>
      <w:r w:rsidRPr="001E046B">
        <w:rPr>
          <w:rFonts w:ascii="Sylfaen" w:hAnsi="Sylfaen"/>
          <w:lang w:eastAsia="ar-SA"/>
        </w:rPr>
        <w:t>II – associações regionais, locais ou setoriais de</w:t>
      </w:r>
      <w:r w:rsidR="008E5340" w:rsidRPr="001E046B">
        <w:rPr>
          <w:rFonts w:ascii="Sylfaen" w:hAnsi="Sylfaen"/>
          <w:lang w:eastAsia="ar-SA"/>
        </w:rPr>
        <w:t xml:space="preserve"> usuários de recursos hídricos;</w:t>
      </w:r>
      <w:r w:rsidR="008E5340" w:rsidRPr="001E046B">
        <w:rPr>
          <w:rStyle w:val="Refdenotaderodap"/>
          <w:rFonts w:ascii="Sylfaen" w:hAnsi="Sylfaen"/>
          <w:lang w:eastAsia="ar-SA"/>
        </w:rPr>
        <w:footnoteReference w:id="5"/>
      </w:r>
    </w:p>
    <w:p w:rsidR="005754A7" w:rsidRPr="00730D35" w:rsidRDefault="00F01A97" w:rsidP="00F01A97">
      <w:pPr>
        <w:jc w:val="both"/>
        <w:rPr>
          <w:rFonts w:ascii="Sylfaen" w:hAnsi="Sylfaen"/>
          <w:lang w:eastAsia="ar-SA"/>
        </w:rPr>
      </w:pPr>
      <w:r>
        <w:rPr>
          <w:rFonts w:ascii="Sylfaen" w:hAnsi="Sylfaen"/>
          <w:lang w:eastAsia="ar-SA"/>
        </w:rPr>
        <w:t>I</w:t>
      </w:r>
      <w:r w:rsidR="00C322B2" w:rsidRPr="00730D35">
        <w:rPr>
          <w:rFonts w:ascii="Sylfaen" w:hAnsi="Sylfaen"/>
          <w:lang w:eastAsia="ar-SA"/>
        </w:rPr>
        <w:t>I</w:t>
      </w:r>
      <w:r w:rsidR="00730D35">
        <w:rPr>
          <w:rFonts w:ascii="Sylfaen" w:hAnsi="Sylfaen"/>
          <w:lang w:eastAsia="ar-SA"/>
        </w:rPr>
        <w:t>I</w:t>
      </w:r>
      <w:r w:rsidR="00C322B2" w:rsidRPr="00730D35">
        <w:rPr>
          <w:rFonts w:ascii="Sylfaen" w:hAnsi="Sylfaen"/>
          <w:lang w:eastAsia="ar-SA"/>
        </w:rPr>
        <w:t xml:space="preserve"> –</w:t>
      </w:r>
      <w:r w:rsidR="005754A7" w:rsidRPr="00730D35">
        <w:rPr>
          <w:rFonts w:ascii="Sylfaen" w:hAnsi="Sylfaen"/>
          <w:lang w:eastAsia="ar-SA"/>
        </w:rPr>
        <w:t xml:space="preserve"> organizações técnicas e de ensino e pesquisa com interes</w:t>
      </w:r>
      <w:r w:rsidR="00C322B2" w:rsidRPr="00730D35">
        <w:rPr>
          <w:rFonts w:ascii="Sylfaen" w:hAnsi="Sylfaen"/>
          <w:lang w:eastAsia="ar-SA"/>
        </w:rPr>
        <w:t>se na área de recursos hídricos:</w:t>
      </w:r>
    </w:p>
    <w:p w:rsidR="005754A7" w:rsidRDefault="005754A7" w:rsidP="00F01A97">
      <w:pPr>
        <w:numPr>
          <w:ilvl w:val="0"/>
          <w:numId w:val="4"/>
        </w:numPr>
        <w:ind w:left="1065" w:hanging="360"/>
        <w:jc w:val="both"/>
        <w:rPr>
          <w:ins w:id="2" w:author="hugo.suarez" w:date="2009-08-17T17:55:00Z"/>
          <w:rFonts w:ascii="Sylfaen" w:hAnsi="Sylfaen"/>
          <w:lang w:eastAsia="ar-SA"/>
        </w:rPr>
      </w:pPr>
      <w:proofErr w:type="gramStart"/>
      <w:r w:rsidRPr="00730D35">
        <w:rPr>
          <w:rFonts w:ascii="Sylfaen" w:hAnsi="Sylfaen"/>
          <w:lang w:eastAsia="ar-SA"/>
        </w:rPr>
        <w:t>organizações</w:t>
      </w:r>
      <w:proofErr w:type="gramEnd"/>
      <w:r w:rsidRPr="00730D35">
        <w:rPr>
          <w:rFonts w:ascii="Sylfaen" w:hAnsi="Sylfaen"/>
          <w:lang w:eastAsia="ar-SA"/>
        </w:rPr>
        <w:t xml:space="preserve"> técnicas com interesse na área de recursos hídricos</w:t>
      </w:r>
      <w:r w:rsidR="00C322B2" w:rsidRPr="00730D35">
        <w:rPr>
          <w:rFonts w:ascii="Sylfaen" w:hAnsi="Sylfaen"/>
          <w:lang w:eastAsia="ar-SA"/>
        </w:rPr>
        <w:t>;</w:t>
      </w:r>
    </w:p>
    <w:p w:rsidR="00351185" w:rsidRDefault="00351185" w:rsidP="00F01A97">
      <w:pPr>
        <w:numPr>
          <w:ilvl w:val="0"/>
          <w:numId w:val="4"/>
        </w:numPr>
        <w:ind w:left="1065" w:hanging="360"/>
        <w:jc w:val="both"/>
        <w:rPr>
          <w:ins w:id="3" w:author="hugo.suarez" w:date="2009-08-17T17:58:00Z"/>
          <w:rFonts w:ascii="Sylfaen" w:hAnsi="Sylfaen"/>
          <w:lang w:eastAsia="ar-SA"/>
        </w:rPr>
      </w:pPr>
      <w:proofErr w:type="gramStart"/>
      <w:ins w:id="4" w:author="hugo.suarez" w:date="2009-08-17T17:55:00Z">
        <w:r w:rsidRPr="00730D35">
          <w:rPr>
            <w:rFonts w:ascii="Sylfaen" w:hAnsi="Sylfaen"/>
            <w:lang w:eastAsia="ar-SA"/>
          </w:rPr>
          <w:t>organizações</w:t>
        </w:r>
        <w:proofErr w:type="gramEnd"/>
        <w:r w:rsidRPr="00730D35">
          <w:rPr>
            <w:rFonts w:ascii="Sylfaen" w:hAnsi="Sylfaen"/>
            <w:lang w:eastAsia="ar-SA"/>
          </w:rPr>
          <w:t xml:space="preserve"> de ensino e pesquisa com interesse na área de recursos hídricos</w:t>
        </w:r>
      </w:ins>
      <w:ins w:id="5" w:author="hugo.suarez" w:date="2009-08-17T17:58:00Z">
        <w:r>
          <w:rPr>
            <w:rFonts w:ascii="Sylfaen" w:hAnsi="Sylfaen"/>
            <w:lang w:eastAsia="ar-SA"/>
          </w:rPr>
          <w:t>; e</w:t>
        </w:r>
      </w:ins>
    </w:p>
    <w:p w:rsidR="00351185" w:rsidRPr="00730D35" w:rsidRDefault="00351185" w:rsidP="00F01A97">
      <w:pPr>
        <w:numPr>
          <w:ilvl w:val="0"/>
          <w:numId w:val="4"/>
        </w:numPr>
        <w:ind w:left="1065" w:hanging="360"/>
        <w:jc w:val="both"/>
        <w:rPr>
          <w:rFonts w:ascii="Sylfaen" w:hAnsi="Sylfaen"/>
          <w:lang w:eastAsia="ar-SA"/>
        </w:rPr>
      </w:pPr>
      <w:proofErr w:type="gramStart"/>
      <w:ins w:id="6" w:author="hugo.suarez" w:date="2009-08-17T17:58:00Z">
        <w:r w:rsidRPr="00730D35">
          <w:rPr>
            <w:rFonts w:ascii="Sylfaen" w:hAnsi="Sylfaen"/>
            <w:lang w:eastAsia="ar-SA"/>
          </w:rPr>
          <w:t>associações</w:t>
        </w:r>
        <w:proofErr w:type="gramEnd"/>
        <w:r w:rsidRPr="00730D35">
          <w:rPr>
            <w:rFonts w:ascii="Sylfaen" w:hAnsi="Sylfaen"/>
            <w:lang w:eastAsia="ar-SA"/>
          </w:rPr>
          <w:t xml:space="preserve"> profissionais cujas atividades sejam relacionadas com recursos hídricos</w:t>
        </w:r>
      </w:ins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>I</w:t>
      </w:r>
      <w:r w:rsidR="00F01A97">
        <w:rPr>
          <w:rFonts w:ascii="Sylfaen" w:hAnsi="Sylfaen"/>
          <w:lang w:eastAsia="ar-SA"/>
        </w:rPr>
        <w:t>V</w:t>
      </w:r>
      <w:r w:rsidRPr="00730D35">
        <w:rPr>
          <w:rFonts w:ascii="Sylfaen" w:hAnsi="Sylfaen"/>
          <w:lang w:eastAsia="ar-SA"/>
        </w:rPr>
        <w:t xml:space="preserve"> </w:t>
      </w:r>
      <w:r w:rsidR="00C322B2" w:rsidRPr="00730D35">
        <w:rPr>
          <w:rFonts w:ascii="Sylfaen" w:hAnsi="Sylfaen"/>
          <w:lang w:eastAsia="ar-SA"/>
        </w:rPr>
        <w:t>–</w:t>
      </w:r>
      <w:r w:rsidRPr="00730D35">
        <w:rPr>
          <w:rFonts w:ascii="Sylfaen" w:hAnsi="Sylfaen"/>
          <w:lang w:eastAsia="ar-SA"/>
        </w:rPr>
        <w:t xml:space="preserve"> organizações não governamentais</w:t>
      </w:r>
      <w:r w:rsidR="00C322B2" w:rsidRPr="00730D35">
        <w:rPr>
          <w:rFonts w:ascii="Sylfaen" w:hAnsi="Sylfaen"/>
          <w:lang w:eastAsia="ar-SA"/>
        </w:rPr>
        <w:t xml:space="preserve">: </w:t>
      </w:r>
    </w:p>
    <w:p w:rsidR="005754A7" w:rsidRPr="00730D35" w:rsidRDefault="00C322B2" w:rsidP="00F01A97">
      <w:pPr>
        <w:numPr>
          <w:ilvl w:val="0"/>
          <w:numId w:val="2"/>
        </w:numPr>
        <w:ind w:left="1065" w:hanging="360"/>
        <w:jc w:val="both"/>
        <w:rPr>
          <w:rFonts w:ascii="Sylfaen" w:hAnsi="Sylfaen"/>
          <w:lang w:eastAsia="ar-SA"/>
        </w:rPr>
      </w:pPr>
      <w:proofErr w:type="gramStart"/>
      <w:r w:rsidRPr="00730D35">
        <w:rPr>
          <w:rFonts w:ascii="Sylfaen" w:hAnsi="Sylfaen"/>
          <w:lang w:eastAsia="ar-SA"/>
        </w:rPr>
        <w:t>com</w:t>
      </w:r>
      <w:proofErr w:type="gramEnd"/>
      <w:r w:rsidRPr="00730D35">
        <w:rPr>
          <w:rFonts w:ascii="Sylfaen" w:hAnsi="Sylfaen"/>
          <w:lang w:eastAsia="ar-SA"/>
        </w:rPr>
        <w:t xml:space="preserve"> o objetivo de defesa de interesses difusos coletivos e da sociedade com foco em recursos hídricos</w:t>
      </w:r>
      <w:r w:rsidR="005754A7" w:rsidRPr="00730D35">
        <w:rPr>
          <w:rFonts w:ascii="Sylfaen" w:hAnsi="Sylfaen"/>
          <w:lang w:eastAsia="ar-SA"/>
        </w:rPr>
        <w:t>;</w:t>
      </w:r>
      <w:r w:rsidR="00872AB2" w:rsidRPr="00730D35">
        <w:rPr>
          <w:rFonts w:ascii="Sylfaen" w:hAnsi="Sylfaen"/>
          <w:lang w:eastAsia="ar-SA"/>
        </w:rPr>
        <w:t xml:space="preserve"> e</w:t>
      </w:r>
    </w:p>
    <w:p w:rsidR="00C322B2" w:rsidRPr="00730D35" w:rsidRDefault="00C322B2" w:rsidP="00F01A97">
      <w:pPr>
        <w:numPr>
          <w:ilvl w:val="0"/>
          <w:numId w:val="2"/>
        </w:numPr>
        <w:ind w:left="1065" w:hanging="360"/>
        <w:jc w:val="both"/>
        <w:rPr>
          <w:rFonts w:ascii="Sylfaen" w:hAnsi="Sylfaen"/>
          <w:lang w:eastAsia="ar-SA"/>
        </w:rPr>
      </w:pPr>
      <w:proofErr w:type="gramStart"/>
      <w:r w:rsidRPr="00730D35">
        <w:rPr>
          <w:rFonts w:ascii="Sylfaen" w:hAnsi="Sylfaen"/>
          <w:lang w:eastAsia="ar-SA"/>
        </w:rPr>
        <w:t>com</w:t>
      </w:r>
      <w:proofErr w:type="gramEnd"/>
      <w:r w:rsidRPr="00730D35">
        <w:rPr>
          <w:rFonts w:ascii="Sylfaen" w:hAnsi="Sylfaen"/>
          <w:lang w:eastAsia="ar-SA"/>
        </w:rPr>
        <w:t xml:space="preserve"> o objetivo de defesa do meio ambiente com foco em recursos hídricos;</w:t>
      </w:r>
    </w:p>
    <w:p w:rsidR="005754A7" w:rsidRPr="00730D35" w:rsidRDefault="00730D35" w:rsidP="00F01A97">
      <w:pPr>
        <w:jc w:val="both"/>
        <w:rPr>
          <w:rFonts w:ascii="Sylfaen" w:hAnsi="Sylfaen"/>
          <w:lang w:eastAsia="ar-SA"/>
        </w:rPr>
      </w:pPr>
      <w:r>
        <w:rPr>
          <w:rFonts w:ascii="Sylfaen" w:hAnsi="Sylfaen"/>
          <w:lang w:eastAsia="ar-SA"/>
        </w:rPr>
        <w:t>V</w:t>
      </w:r>
      <w:r w:rsidR="005754A7" w:rsidRPr="00730D35">
        <w:rPr>
          <w:rFonts w:ascii="Sylfaen" w:hAnsi="Sylfaen"/>
          <w:lang w:eastAsia="ar-SA"/>
        </w:rPr>
        <w:t xml:space="preserve"> – </w:t>
      </w:r>
      <w:ins w:id="7" w:author="hugo.suarez" w:date="2009-08-17T18:06:00Z">
        <w:r w:rsidR="00F7617C">
          <w:rPr>
            <w:rFonts w:ascii="Sylfaen" w:hAnsi="Sylfaen"/>
            <w:lang w:eastAsia="ar-SA"/>
          </w:rPr>
          <w:t xml:space="preserve">outras </w:t>
        </w:r>
      </w:ins>
      <w:r w:rsidR="005754A7" w:rsidRPr="00730D35">
        <w:rPr>
          <w:rFonts w:ascii="Sylfaen" w:hAnsi="Sylfaen"/>
          <w:lang w:eastAsia="ar-SA"/>
        </w:rPr>
        <w:t xml:space="preserve">organizações da sociedade </w:t>
      </w:r>
      <w:ins w:id="8" w:author="hugo.suarez" w:date="2009-08-17T18:06:00Z">
        <w:r w:rsidR="00F7617C">
          <w:rPr>
            <w:rFonts w:ascii="Sylfaen" w:hAnsi="Sylfaen"/>
            <w:lang w:eastAsia="ar-SA"/>
          </w:rPr>
          <w:t xml:space="preserve">civil </w:t>
        </w:r>
      </w:ins>
      <w:r w:rsidR="005754A7" w:rsidRPr="00730D35">
        <w:rPr>
          <w:rFonts w:ascii="Sylfaen" w:hAnsi="Sylfaen"/>
          <w:lang w:eastAsia="ar-SA"/>
        </w:rPr>
        <w:t xml:space="preserve">com interesse </w:t>
      </w:r>
      <w:r w:rsidR="003D5ABC" w:rsidRPr="00730D35">
        <w:rPr>
          <w:rFonts w:ascii="Sylfaen" w:hAnsi="Sylfaen"/>
          <w:lang w:eastAsia="ar-SA"/>
        </w:rPr>
        <w:t xml:space="preserve">na área de </w:t>
      </w:r>
      <w:r w:rsidR="005754A7" w:rsidRPr="00730D35">
        <w:rPr>
          <w:rFonts w:ascii="Sylfaen" w:hAnsi="Sylfaen"/>
          <w:lang w:eastAsia="ar-SA"/>
        </w:rPr>
        <w:t>recursos hídricos</w:t>
      </w:r>
      <w:r w:rsidR="003D5ABC" w:rsidRPr="00730D35">
        <w:rPr>
          <w:rFonts w:ascii="Sylfaen" w:hAnsi="Sylfaen"/>
          <w:lang w:eastAsia="ar-SA"/>
        </w:rPr>
        <w:t>:</w:t>
      </w:r>
    </w:p>
    <w:p w:rsidR="000340FF" w:rsidRPr="00730D35" w:rsidRDefault="005754A7" w:rsidP="00F01A97">
      <w:pPr>
        <w:numPr>
          <w:ilvl w:val="0"/>
          <w:numId w:val="3"/>
        </w:numPr>
        <w:ind w:left="1065" w:hanging="360"/>
        <w:jc w:val="both"/>
        <w:rPr>
          <w:rFonts w:ascii="Sylfaen" w:hAnsi="Sylfaen"/>
          <w:lang w:eastAsia="ar-SA"/>
        </w:rPr>
      </w:pPr>
      <w:proofErr w:type="gramStart"/>
      <w:r w:rsidRPr="00730D35">
        <w:rPr>
          <w:rFonts w:ascii="Sylfaen" w:hAnsi="Sylfaen"/>
          <w:lang w:eastAsia="ar-SA"/>
        </w:rPr>
        <w:t>associações</w:t>
      </w:r>
      <w:proofErr w:type="gramEnd"/>
      <w:r w:rsidRPr="00730D35">
        <w:rPr>
          <w:rFonts w:ascii="Sylfaen" w:hAnsi="Sylfaen"/>
          <w:lang w:eastAsia="ar-SA"/>
        </w:rPr>
        <w:t xml:space="preserve"> comunitárias cujas atividades sejam relacionadas com recursos hídricos</w:t>
      </w:r>
      <w:r w:rsidR="0009249D">
        <w:rPr>
          <w:rFonts w:ascii="Sylfaen" w:hAnsi="Sylfaen"/>
          <w:lang w:eastAsia="ar-SA"/>
        </w:rPr>
        <w:t>;</w:t>
      </w:r>
      <w:ins w:id="9" w:author="hugo.suarez" w:date="2009-08-17T19:01:00Z">
        <w:r w:rsidR="001B7391">
          <w:rPr>
            <w:rFonts w:ascii="Sylfaen" w:hAnsi="Sylfaen"/>
            <w:lang w:eastAsia="ar-SA"/>
          </w:rPr>
          <w:t xml:space="preserve"> e</w:t>
        </w:r>
      </w:ins>
    </w:p>
    <w:p w:rsidR="0009249D" w:rsidRDefault="00F7617C" w:rsidP="00F01A97">
      <w:pPr>
        <w:numPr>
          <w:ilvl w:val="0"/>
          <w:numId w:val="3"/>
        </w:numPr>
        <w:ind w:left="1065" w:hanging="360"/>
        <w:jc w:val="both"/>
        <w:rPr>
          <w:rFonts w:ascii="Sylfaen" w:hAnsi="Sylfaen"/>
          <w:lang w:eastAsia="ar-SA"/>
        </w:rPr>
      </w:pPr>
      <w:proofErr w:type="gramStart"/>
      <w:ins w:id="10" w:author="hugo.suarez" w:date="2009-08-17T18:07:00Z">
        <w:r>
          <w:rPr>
            <w:rFonts w:ascii="Sylfaen" w:hAnsi="Sylfaen"/>
            <w:lang w:eastAsia="ar-SA"/>
          </w:rPr>
          <w:t>organizações</w:t>
        </w:r>
      </w:ins>
      <w:proofErr w:type="gramEnd"/>
      <w:r w:rsidR="000340FF" w:rsidRPr="00730D35">
        <w:rPr>
          <w:rFonts w:ascii="Sylfaen" w:hAnsi="Sylfaen"/>
          <w:lang w:eastAsia="ar-SA"/>
        </w:rPr>
        <w:t xml:space="preserve"> representantes de comunidades tradicionais</w:t>
      </w:r>
      <w:ins w:id="11" w:author="hugo.suarez" w:date="2009-08-17T19:01:00Z">
        <w:r w:rsidR="001B7391">
          <w:rPr>
            <w:rFonts w:ascii="Sylfaen" w:hAnsi="Sylfaen"/>
            <w:lang w:eastAsia="ar-SA"/>
          </w:rPr>
          <w:t>.</w:t>
        </w:r>
      </w:ins>
    </w:p>
    <w:p w:rsidR="005754A7" w:rsidRPr="001B7391" w:rsidRDefault="001B7391" w:rsidP="00F01A97">
      <w:pPr>
        <w:numPr>
          <w:ilvl w:val="0"/>
          <w:numId w:val="3"/>
        </w:numPr>
        <w:ind w:left="1065" w:hanging="360"/>
        <w:jc w:val="both"/>
        <w:rPr>
          <w:rFonts w:ascii="Sylfaen" w:hAnsi="Sylfaen"/>
          <w:b/>
          <w:lang w:eastAsia="ar-SA"/>
        </w:rPr>
      </w:pPr>
      <w:ins w:id="12" w:author="hugo.suarez" w:date="2009-08-17T19:01:00Z">
        <w:r w:rsidRPr="001B7391">
          <w:rPr>
            <w:rFonts w:ascii="Sylfaen" w:hAnsi="Sylfaen"/>
            <w:b/>
            <w:lang w:eastAsia="ar-SA"/>
          </w:rPr>
          <w:t>[sindicatos.]</w:t>
        </w:r>
      </w:ins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</w:p>
    <w:p w:rsidR="005754A7" w:rsidRPr="001E046B" w:rsidRDefault="00C73474" w:rsidP="00F01A97">
      <w:pPr>
        <w:pStyle w:val="Corpodetexto2"/>
        <w:rPr>
          <w:rFonts w:ascii="Sylfaen" w:hAnsi="Sylfaen"/>
        </w:rPr>
      </w:pPr>
      <w:r w:rsidRPr="00730D35">
        <w:rPr>
          <w:rFonts w:ascii="Sylfaen" w:hAnsi="Sylfaen"/>
        </w:rPr>
        <w:t xml:space="preserve">Art. 3º </w:t>
      </w:r>
      <w:r w:rsidR="005754A7" w:rsidRPr="00730D35">
        <w:rPr>
          <w:rFonts w:ascii="Sylfaen" w:hAnsi="Sylfaen"/>
        </w:rPr>
        <w:t xml:space="preserve">Não são passíveis de cadastramento </w:t>
      </w:r>
      <w:r w:rsidR="002641EE" w:rsidRPr="00730D35">
        <w:rPr>
          <w:rFonts w:ascii="Sylfaen" w:hAnsi="Sylfaen"/>
        </w:rPr>
        <w:t>no COREH</w:t>
      </w:r>
      <w:r w:rsidR="00DC4D1D">
        <w:rPr>
          <w:rFonts w:ascii="Sylfaen" w:hAnsi="Sylfaen"/>
        </w:rPr>
        <w:t xml:space="preserve">, </w:t>
      </w:r>
      <w:r w:rsidR="00DC4D1D" w:rsidRPr="001E046B">
        <w:rPr>
          <w:rFonts w:ascii="Sylfaen" w:hAnsi="Sylfaen"/>
        </w:rPr>
        <w:t xml:space="preserve">ainda que se dediquem de qualquer forma </w:t>
      </w:r>
      <w:ins w:id="13" w:author="hugo.suarez" w:date="2009-08-17T19:02:00Z">
        <w:r w:rsidR="001B7391" w:rsidRPr="001E046B">
          <w:rPr>
            <w:rFonts w:ascii="Sylfaen" w:hAnsi="Sylfaen"/>
          </w:rPr>
          <w:t>aos recursos hídricos</w:t>
        </w:r>
      </w:ins>
      <w:r w:rsidR="005754A7" w:rsidRPr="001E046B">
        <w:rPr>
          <w:rFonts w:ascii="Sylfaen" w:hAnsi="Sylfaen"/>
        </w:rPr>
        <w:t>:</w:t>
      </w:r>
    </w:p>
    <w:p w:rsidR="005754A7" w:rsidRPr="00730D35" w:rsidRDefault="005754A7" w:rsidP="00F01A97">
      <w:pPr>
        <w:pStyle w:val="Corpodetexto2"/>
        <w:rPr>
          <w:rFonts w:ascii="Sylfaen" w:hAnsi="Sylfaen"/>
        </w:rPr>
      </w:pPr>
      <w:r w:rsidRPr="00730D35">
        <w:rPr>
          <w:rFonts w:ascii="Sylfaen" w:hAnsi="Sylfaen"/>
        </w:rPr>
        <w:t xml:space="preserve">I </w:t>
      </w:r>
      <w:r w:rsidR="002641EE" w:rsidRPr="00730D35">
        <w:rPr>
          <w:rFonts w:ascii="Sylfaen" w:hAnsi="Sylfaen"/>
        </w:rPr>
        <w:t>–</w:t>
      </w:r>
      <w:r w:rsidRPr="00730D35">
        <w:rPr>
          <w:rFonts w:ascii="Sylfaen" w:hAnsi="Sylfaen"/>
        </w:rPr>
        <w:t xml:space="preserve"> as sociedades comerciais;</w:t>
      </w:r>
    </w:p>
    <w:p w:rsidR="005754A7" w:rsidRPr="00730D35" w:rsidRDefault="005754A7" w:rsidP="00F01A97">
      <w:pPr>
        <w:pStyle w:val="Corpodetexto2"/>
        <w:rPr>
          <w:rFonts w:ascii="Sylfaen" w:hAnsi="Sylfaen"/>
        </w:rPr>
      </w:pPr>
      <w:r w:rsidRPr="00730D35">
        <w:rPr>
          <w:rFonts w:ascii="Sylfaen" w:hAnsi="Sylfaen"/>
        </w:rPr>
        <w:t xml:space="preserve">II </w:t>
      </w:r>
      <w:r w:rsidR="002641EE" w:rsidRPr="00730D35">
        <w:rPr>
          <w:rFonts w:ascii="Sylfaen" w:hAnsi="Sylfaen"/>
        </w:rPr>
        <w:t>–</w:t>
      </w:r>
      <w:r w:rsidRPr="00730D35">
        <w:rPr>
          <w:rFonts w:ascii="Sylfaen" w:hAnsi="Sylfaen"/>
        </w:rPr>
        <w:t xml:space="preserve"> os clubes de serviço;</w:t>
      </w: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 xml:space="preserve">III </w:t>
      </w:r>
      <w:r w:rsidR="002641EE" w:rsidRPr="00730D35">
        <w:rPr>
          <w:rFonts w:ascii="Sylfaen" w:hAnsi="Sylfaen"/>
          <w:lang w:eastAsia="ar-SA"/>
        </w:rPr>
        <w:t>–</w:t>
      </w:r>
      <w:r w:rsidRPr="00730D35">
        <w:rPr>
          <w:rFonts w:ascii="Sylfaen" w:hAnsi="Sylfaen"/>
          <w:lang w:eastAsia="ar-SA"/>
        </w:rPr>
        <w:t xml:space="preserve"> as instituições religiosas ou as instituições voltadas para a disseminação de credos, cultos, práticas e visões devocionais e confessionais;</w:t>
      </w:r>
    </w:p>
    <w:p w:rsidR="005754A7" w:rsidRPr="00730D35" w:rsidRDefault="000B099A" w:rsidP="00F01A97">
      <w:pPr>
        <w:jc w:val="both"/>
        <w:rPr>
          <w:rFonts w:ascii="Sylfaen" w:hAnsi="Sylfaen"/>
          <w:lang w:eastAsia="ar-SA"/>
        </w:rPr>
      </w:pPr>
      <w:r>
        <w:rPr>
          <w:rFonts w:ascii="Sylfaen" w:hAnsi="Sylfaen"/>
          <w:lang w:eastAsia="ar-SA"/>
        </w:rPr>
        <w:t>I</w:t>
      </w:r>
      <w:r w:rsidR="005754A7" w:rsidRPr="00730D35">
        <w:rPr>
          <w:rFonts w:ascii="Sylfaen" w:hAnsi="Sylfaen"/>
          <w:lang w:eastAsia="ar-SA"/>
        </w:rPr>
        <w:t xml:space="preserve">V </w:t>
      </w:r>
      <w:r w:rsidR="003870BC" w:rsidRPr="00730D35">
        <w:rPr>
          <w:rFonts w:ascii="Sylfaen" w:hAnsi="Sylfaen"/>
          <w:lang w:eastAsia="ar-SA"/>
        </w:rPr>
        <w:t>–</w:t>
      </w:r>
      <w:r w:rsidR="005754A7" w:rsidRPr="00730D35">
        <w:rPr>
          <w:rFonts w:ascii="Sylfaen" w:hAnsi="Sylfaen"/>
          <w:lang w:eastAsia="ar-SA"/>
        </w:rPr>
        <w:t xml:space="preserve"> as organizações partidárias e assemelhadas, inclusive suas fundações;</w:t>
      </w:r>
    </w:p>
    <w:p w:rsidR="005754A7" w:rsidRPr="00730D35" w:rsidRDefault="003870BC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>V –</w:t>
      </w:r>
      <w:r w:rsidR="005754A7" w:rsidRPr="00730D35">
        <w:rPr>
          <w:rFonts w:ascii="Sylfaen" w:hAnsi="Sylfaen"/>
          <w:lang w:eastAsia="ar-SA"/>
        </w:rPr>
        <w:t xml:space="preserve"> as entidades de benefício mútuo</w:t>
      </w:r>
      <w:r w:rsidR="00016BC5" w:rsidRPr="00730D35">
        <w:rPr>
          <w:rFonts w:ascii="Sylfaen" w:hAnsi="Sylfaen"/>
          <w:lang w:eastAsia="ar-SA"/>
        </w:rPr>
        <w:t>;</w:t>
      </w:r>
    </w:p>
    <w:p w:rsidR="00016BC5" w:rsidRPr="00730D35" w:rsidRDefault="00016BC5" w:rsidP="00F01A97">
      <w:pPr>
        <w:jc w:val="both"/>
        <w:rPr>
          <w:rFonts w:ascii="Sylfaen" w:hAnsi="Sylfaen" w:cs="Arial"/>
        </w:rPr>
      </w:pPr>
      <w:r w:rsidRPr="00730D35">
        <w:rPr>
          <w:rFonts w:ascii="Sylfaen" w:hAnsi="Sylfaen" w:cs="Arial"/>
        </w:rPr>
        <w:t>V</w:t>
      </w:r>
      <w:r w:rsidR="000B099A">
        <w:rPr>
          <w:rFonts w:ascii="Sylfaen" w:hAnsi="Sylfaen" w:cs="Arial"/>
        </w:rPr>
        <w:t>I – as fundações públicas;</w:t>
      </w:r>
    </w:p>
    <w:p w:rsidR="000B099A" w:rsidRDefault="00016BC5" w:rsidP="00F01A97">
      <w:pPr>
        <w:jc w:val="both"/>
        <w:rPr>
          <w:rFonts w:ascii="Sylfaen" w:hAnsi="Sylfaen" w:cs="Arial"/>
        </w:rPr>
      </w:pPr>
      <w:r w:rsidRPr="00730D35">
        <w:rPr>
          <w:rFonts w:ascii="Sylfaen" w:hAnsi="Sylfaen" w:cs="Arial"/>
        </w:rPr>
        <w:t xml:space="preserve">VII </w:t>
      </w:r>
      <w:r w:rsidR="000B099A">
        <w:rPr>
          <w:rFonts w:ascii="Sylfaen" w:hAnsi="Sylfaen" w:cs="Arial"/>
        </w:rPr>
        <w:t>–</w:t>
      </w:r>
      <w:r w:rsidRPr="00730D35">
        <w:rPr>
          <w:rFonts w:ascii="Sylfaen" w:hAnsi="Sylfaen" w:cs="Arial"/>
        </w:rPr>
        <w:t xml:space="preserve"> as fundações, sociedades civis ou associações de direito privado instituídas por órgão público ou por fundações públicas</w:t>
      </w:r>
      <w:r w:rsidR="000B099A">
        <w:rPr>
          <w:rFonts w:ascii="Sylfaen" w:hAnsi="Sylfaen" w:cs="Arial"/>
        </w:rPr>
        <w:t>;</w:t>
      </w:r>
    </w:p>
    <w:p w:rsidR="000B099A" w:rsidRPr="00095975" w:rsidRDefault="000B099A" w:rsidP="00F01A97">
      <w:pPr>
        <w:jc w:val="both"/>
        <w:rPr>
          <w:rFonts w:ascii="Sylfaen" w:hAnsi="Sylfaen" w:cs="Arial"/>
        </w:rPr>
      </w:pPr>
      <w:r w:rsidRPr="00095975">
        <w:rPr>
          <w:rFonts w:ascii="Sylfaen" w:hAnsi="Sylfaen" w:cs="Arial"/>
        </w:rPr>
        <w:t>VIII – as organizações formadas por conjunto de pessoas que em sua maioria tenham vínculo societário ou empregatício com organização pública ou privada compreendida nesta lista; e</w:t>
      </w:r>
    </w:p>
    <w:p w:rsidR="001B7391" w:rsidRPr="00095975" w:rsidRDefault="000B099A" w:rsidP="00F01A97">
      <w:pPr>
        <w:jc w:val="both"/>
        <w:rPr>
          <w:ins w:id="14" w:author="hugo.suarez" w:date="2009-08-17T19:02:00Z"/>
          <w:rFonts w:ascii="Sylfaen" w:hAnsi="Sylfaen" w:cs="Arial"/>
        </w:rPr>
      </w:pPr>
      <w:r w:rsidRPr="00095975">
        <w:rPr>
          <w:rFonts w:ascii="Sylfaen" w:hAnsi="Sylfaen" w:cs="Arial"/>
        </w:rPr>
        <w:t>IX – as fundações que em sua direção ou conselho deliberativo apresentem maioria de componentes que tenham vínculo societário ou empregatício com organização pública ou privada compreendida nesta lista</w:t>
      </w:r>
      <w:ins w:id="15" w:author="hugo.suarez" w:date="2009-08-17T19:02:00Z">
        <w:r w:rsidR="001B7391" w:rsidRPr="00095975">
          <w:rPr>
            <w:rFonts w:ascii="Sylfaen" w:hAnsi="Sylfaen" w:cs="Arial"/>
          </w:rPr>
          <w:t>;</w:t>
        </w:r>
      </w:ins>
    </w:p>
    <w:p w:rsidR="001B7391" w:rsidRDefault="001B7391" w:rsidP="001B7391">
      <w:pPr>
        <w:numPr>
          <w:ins w:id="16" w:author="hugo.suarez" w:date="2009-08-17T19:03:00Z"/>
        </w:numPr>
        <w:rPr>
          <w:ins w:id="17" w:author="hugo.suarez" w:date="2009-08-17T19:04:00Z"/>
          <w:rFonts w:ascii="Sylfaen" w:hAnsi="Sylfaen" w:cs="Arial"/>
        </w:rPr>
      </w:pPr>
      <w:ins w:id="18" w:author="hugo.suarez" w:date="2009-08-17T19:02:00Z">
        <w:r w:rsidRPr="00095975">
          <w:rPr>
            <w:rFonts w:ascii="Sylfaen" w:hAnsi="Sylfaen" w:cs="Arial"/>
          </w:rPr>
          <w:t>X</w:t>
        </w:r>
        <w:r w:rsidRPr="001B7391">
          <w:rPr>
            <w:rFonts w:ascii="Sylfaen" w:hAnsi="Sylfaen" w:cs="Arial"/>
            <w:b/>
          </w:rPr>
          <w:t xml:space="preserve"> </w:t>
        </w:r>
      </w:ins>
      <w:ins w:id="19" w:author="hugo.suarez" w:date="2009-08-17T19:03:00Z">
        <w:r w:rsidRPr="001B7391">
          <w:rPr>
            <w:rFonts w:ascii="Sylfaen" w:hAnsi="Sylfaen" w:cs="Arial"/>
          </w:rPr>
          <w:t>– as organizações não governamentais instituídas com a finalidade de desenvolvimento de programas de responsabilidade socioambiental mantidas por empresas caracterizadas em lei como usuários de recursos hídricos.</w:t>
        </w:r>
      </w:ins>
    </w:p>
    <w:p w:rsidR="001B7391" w:rsidRPr="001B7391" w:rsidRDefault="001B7391" w:rsidP="001B7391">
      <w:pPr>
        <w:numPr>
          <w:ins w:id="20" w:author="hugo.suarez" w:date="2009-08-17T19:04:00Z"/>
        </w:numPr>
        <w:rPr>
          <w:ins w:id="21" w:author="hugo.suarez" w:date="2009-08-17T19:03:00Z"/>
          <w:rFonts w:ascii="Sylfaen" w:hAnsi="Sylfaen"/>
          <w:b/>
        </w:rPr>
      </w:pPr>
      <w:ins w:id="22" w:author="hugo.suarez" w:date="2009-08-17T19:04:00Z">
        <w:r w:rsidRPr="001B7391">
          <w:rPr>
            <w:rFonts w:ascii="Sylfaen" w:hAnsi="Sylfaen" w:cs="Arial"/>
            <w:b/>
          </w:rPr>
          <w:t>[XI – os sindicatos.]</w:t>
        </w:r>
      </w:ins>
    </w:p>
    <w:p w:rsidR="00016BC5" w:rsidRPr="00730D35" w:rsidRDefault="00016BC5" w:rsidP="00F01A97">
      <w:pPr>
        <w:jc w:val="both"/>
        <w:rPr>
          <w:rFonts w:ascii="Sylfaen" w:hAnsi="Sylfaen"/>
          <w:lang w:eastAsia="ar-SA"/>
        </w:rPr>
      </w:pPr>
    </w:p>
    <w:p w:rsidR="005754A7" w:rsidRPr="00730D35" w:rsidRDefault="00F80606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 xml:space="preserve">Art. </w:t>
      </w:r>
      <w:r w:rsidR="000B099A">
        <w:rPr>
          <w:rFonts w:ascii="Sylfaen" w:hAnsi="Sylfaen"/>
          <w:lang w:eastAsia="ar-SA"/>
        </w:rPr>
        <w:t>4</w:t>
      </w:r>
      <w:r w:rsidRPr="00730D35">
        <w:rPr>
          <w:rFonts w:ascii="Sylfaen" w:hAnsi="Sylfaen"/>
          <w:lang w:eastAsia="ar-SA"/>
        </w:rPr>
        <w:t>º</w:t>
      </w:r>
      <w:r w:rsidR="005754A7" w:rsidRPr="00730D35">
        <w:rPr>
          <w:rFonts w:ascii="Sylfaen" w:hAnsi="Sylfaen"/>
          <w:lang w:eastAsia="ar-SA"/>
        </w:rPr>
        <w:t xml:space="preserve"> Fica instituída</w:t>
      </w:r>
      <w:r w:rsidR="00ED5817" w:rsidRPr="00730D35">
        <w:rPr>
          <w:rFonts w:ascii="Sylfaen" w:hAnsi="Sylfaen"/>
          <w:lang w:eastAsia="ar-SA"/>
        </w:rPr>
        <w:t xml:space="preserve"> </w:t>
      </w:r>
      <w:r w:rsidR="005754A7" w:rsidRPr="00730D35">
        <w:rPr>
          <w:rFonts w:ascii="Sylfaen" w:hAnsi="Sylfaen"/>
          <w:lang w:eastAsia="ar-SA"/>
        </w:rPr>
        <w:t xml:space="preserve">Comissão Permanente com a finalidade de aprovar o cadastramento, recadastramento e </w:t>
      </w:r>
      <w:r w:rsidR="00F356FB" w:rsidRPr="00730D35">
        <w:rPr>
          <w:rFonts w:ascii="Sylfaen" w:hAnsi="Sylfaen"/>
          <w:lang w:eastAsia="ar-SA"/>
        </w:rPr>
        <w:t>descadastramento</w:t>
      </w:r>
      <w:r w:rsidR="005754A7" w:rsidRPr="00730D35">
        <w:rPr>
          <w:rFonts w:ascii="Sylfaen" w:hAnsi="Sylfaen"/>
          <w:lang w:eastAsia="ar-SA"/>
        </w:rPr>
        <w:t xml:space="preserve"> das entidades </w:t>
      </w:r>
      <w:r w:rsidR="003870BC" w:rsidRPr="00730D35">
        <w:rPr>
          <w:rFonts w:ascii="Sylfaen" w:hAnsi="Sylfaen"/>
          <w:lang w:eastAsia="ar-SA"/>
        </w:rPr>
        <w:t xml:space="preserve">no </w:t>
      </w:r>
      <w:r w:rsidR="003870BC" w:rsidRPr="00730D35">
        <w:rPr>
          <w:rFonts w:ascii="Sylfaen" w:hAnsi="Sylfaen"/>
        </w:rPr>
        <w:t>COREH</w:t>
      </w:r>
      <w:r w:rsidR="005754A7" w:rsidRPr="00730D35">
        <w:rPr>
          <w:rFonts w:ascii="Sylfaen" w:hAnsi="Sylfaen"/>
          <w:lang w:eastAsia="ar-SA"/>
        </w:rPr>
        <w:t>.</w:t>
      </w: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</w:p>
    <w:p w:rsidR="005754A7" w:rsidRPr="00730D35" w:rsidRDefault="000B099A" w:rsidP="00F01A97">
      <w:pPr>
        <w:jc w:val="both"/>
        <w:rPr>
          <w:rFonts w:ascii="Sylfaen" w:hAnsi="Sylfaen"/>
          <w:lang w:eastAsia="ar-SA"/>
        </w:rPr>
      </w:pPr>
      <w:r>
        <w:rPr>
          <w:rFonts w:ascii="Sylfaen" w:hAnsi="Sylfaen"/>
          <w:lang w:eastAsia="ar-SA"/>
        </w:rPr>
        <w:t>Art. 5</w:t>
      </w:r>
      <w:r w:rsidR="00F80606" w:rsidRPr="00730D35">
        <w:rPr>
          <w:rFonts w:ascii="Sylfaen" w:hAnsi="Sylfaen"/>
          <w:lang w:eastAsia="ar-SA"/>
        </w:rPr>
        <w:t>º</w:t>
      </w:r>
      <w:r w:rsidR="005754A7" w:rsidRPr="00730D35">
        <w:rPr>
          <w:rFonts w:ascii="Sylfaen" w:hAnsi="Sylfaen"/>
          <w:lang w:eastAsia="ar-SA"/>
        </w:rPr>
        <w:t xml:space="preserve"> A Comissão Permanente será integrada por:</w:t>
      </w:r>
    </w:p>
    <w:p w:rsidR="005754A7" w:rsidRPr="00730D35" w:rsidRDefault="00F80606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 xml:space="preserve">I – os </w:t>
      </w:r>
      <w:r w:rsidR="005754A7" w:rsidRPr="00730D35">
        <w:rPr>
          <w:rFonts w:ascii="Sylfaen" w:hAnsi="Sylfaen"/>
          <w:lang w:eastAsia="ar-SA"/>
        </w:rPr>
        <w:t>Conselheiros Titulares do CNRH</w:t>
      </w:r>
      <w:r w:rsidR="000B099A">
        <w:rPr>
          <w:rFonts w:ascii="Sylfaen" w:hAnsi="Sylfaen"/>
          <w:lang w:eastAsia="ar-SA"/>
        </w:rPr>
        <w:t xml:space="preserve"> representantes</w:t>
      </w:r>
      <w:r w:rsidR="005754A7" w:rsidRPr="00730D35">
        <w:rPr>
          <w:rFonts w:ascii="Sylfaen" w:hAnsi="Sylfaen"/>
          <w:lang w:eastAsia="ar-SA"/>
        </w:rPr>
        <w:t xml:space="preserve"> d</w:t>
      </w:r>
      <w:r w:rsidR="000B099A">
        <w:rPr>
          <w:rFonts w:ascii="Sylfaen" w:hAnsi="Sylfaen"/>
          <w:lang w:eastAsia="ar-SA"/>
        </w:rPr>
        <w:t>as organizações</w:t>
      </w:r>
      <w:r w:rsidR="005754A7" w:rsidRPr="00730D35">
        <w:rPr>
          <w:rFonts w:ascii="Sylfaen" w:hAnsi="Sylfaen"/>
          <w:lang w:eastAsia="ar-SA"/>
        </w:rPr>
        <w:t xml:space="preserve"> da sociedade civil;</w:t>
      </w:r>
      <w:r w:rsidR="009336EB" w:rsidRPr="00730D35">
        <w:rPr>
          <w:rFonts w:ascii="Sylfaen" w:hAnsi="Sylfaen"/>
          <w:lang w:eastAsia="ar-SA"/>
        </w:rPr>
        <w:t xml:space="preserve"> e</w:t>
      </w:r>
    </w:p>
    <w:p w:rsidR="005754A7" w:rsidRPr="00730D35" w:rsidRDefault="00F80606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 xml:space="preserve">II – um </w:t>
      </w:r>
      <w:r w:rsidR="00B23629" w:rsidRPr="00730D35">
        <w:rPr>
          <w:rFonts w:ascii="Sylfaen" w:hAnsi="Sylfaen"/>
          <w:lang w:eastAsia="ar-SA"/>
        </w:rPr>
        <w:t>representante</w:t>
      </w:r>
      <w:r w:rsidRPr="00730D35">
        <w:rPr>
          <w:rFonts w:ascii="Sylfaen" w:hAnsi="Sylfaen"/>
          <w:lang w:eastAsia="ar-SA"/>
        </w:rPr>
        <w:t xml:space="preserve"> da Secretaria-</w:t>
      </w:r>
      <w:r w:rsidR="005754A7" w:rsidRPr="00730D35">
        <w:rPr>
          <w:rFonts w:ascii="Sylfaen" w:hAnsi="Sylfaen"/>
          <w:lang w:eastAsia="ar-SA"/>
        </w:rPr>
        <w:t>Executiva do CNRH.</w:t>
      </w: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</w:p>
    <w:p w:rsidR="005754A7" w:rsidRPr="00730D35" w:rsidRDefault="00F80606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>§ 1º</w:t>
      </w:r>
      <w:r w:rsidR="005754A7" w:rsidRPr="00730D35">
        <w:rPr>
          <w:rFonts w:ascii="Sylfaen" w:hAnsi="Sylfaen"/>
          <w:lang w:eastAsia="ar-SA"/>
        </w:rPr>
        <w:t xml:space="preserve"> </w:t>
      </w:r>
      <w:r w:rsidRPr="00730D35">
        <w:rPr>
          <w:rFonts w:ascii="Sylfaen" w:hAnsi="Sylfaen"/>
          <w:lang w:eastAsia="ar-SA"/>
        </w:rPr>
        <w:t>O respectivo Conselheiro Suplente representará o Conselheiro Titular nas suas ausências e impedimentos.</w:t>
      </w: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</w:p>
    <w:p w:rsidR="005754A7" w:rsidRPr="00730D35" w:rsidRDefault="00F80606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>§ 2º</w:t>
      </w:r>
      <w:r w:rsidR="005754A7" w:rsidRPr="00730D35">
        <w:rPr>
          <w:rFonts w:ascii="Sylfaen" w:hAnsi="Sylfaen"/>
          <w:lang w:eastAsia="ar-SA"/>
        </w:rPr>
        <w:t xml:space="preserve"> A Comissão será assessorada pela Secretaria-Executiva do CNRH.</w:t>
      </w: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</w:p>
    <w:p w:rsidR="005754A7" w:rsidRPr="00730D35" w:rsidRDefault="005028A2" w:rsidP="00F01A97">
      <w:pPr>
        <w:pStyle w:val="Corpodetexto2"/>
        <w:rPr>
          <w:rFonts w:ascii="Sylfaen" w:hAnsi="Sylfaen"/>
        </w:rPr>
      </w:pPr>
      <w:r w:rsidRPr="005028A2">
        <w:rPr>
          <w:rFonts w:ascii="Sylfaen" w:hAnsi="Sylfaen"/>
        </w:rPr>
        <w:t>Art. 6º</w:t>
      </w:r>
      <w:r w:rsidR="00D16221" w:rsidRPr="005028A2">
        <w:rPr>
          <w:rFonts w:ascii="Sylfaen" w:hAnsi="Sylfaen"/>
        </w:rPr>
        <w:t xml:space="preserve"> A solicitação</w:t>
      </w:r>
      <w:r w:rsidR="007734E8" w:rsidRPr="005028A2">
        <w:rPr>
          <w:rFonts w:ascii="Sylfaen" w:hAnsi="Sylfaen"/>
        </w:rPr>
        <w:t xml:space="preserve"> de cadastramento será</w:t>
      </w:r>
      <w:r w:rsidR="005754A7" w:rsidRPr="005028A2">
        <w:rPr>
          <w:rFonts w:ascii="Sylfaen" w:hAnsi="Sylfaen"/>
        </w:rPr>
        <w:t xml:space="preserve"> efetuad</w:t>
      </w:r>
      <w:r w:rsidR="00D16221" w:rsidRPr="005028A2">
        <w:rPr>
          <w:rFonts w:ascii="Sylfaen" w:hAnsi="Sylfaen"/>
        </w:rPr>
        <w:t>a</w:t>
      </w:r>
      <w:r w:rsidR="007734E8" w:rsidRPr="005028A2">
        <w:rPr>
          <w:rFonts w:ascii="Sylfaen" w:hAnsi="Sylfaen"/>
        </w:rPr>
        <w:t xml:space="preserve"> mediante o preenchimento da f</w:t>
      </w:r>
      <w:r w:rsidR="005754A7" w:rsidRPr="005028A2">
        <w:rPr>
          <w:rFonts w:ascii="Sylfaen" w:hAnsi="Sylfaen"/>
        </w:rPr>
        <w:t xml:space="preserve">icha de cadastro constante do Anexo </w:t>
      </w:r>
      <w:r w:rsidR="007734E8" w:rsidRPr="005028A2">
        <w:rPr>
          <w:rFonts w:ascii="Sylfaen" w:hAnsi="Sylfaen"/>
        </w:rPr>
        <w:t xml:space="preserve">a </w:t>
      </w:r>
      <w:r w:rsidR="005754A7" w:rsidRPr="005028A2">
        <w:rPr>
          <w:rFonts w:ascii="Sylfaen" w:hAnsi="Sylfaen"/>
        </w:rPr>
        <w:t xml:space="preserve">esta Resolução, </w:t>
      </w:r>
      <w:r w:rsidR="007734E8" w:rsidRPr="005028A2">
        <w:rPr>
          <w:rFonts w:ascii="Sylfaen" w:hAnsi="Sylfaen"/>
        </w:rPr>
        <w:t xml:space="preserve">encaminhada à Secretaria-Executiva do CNRH </w:t>
      </w:r>
      <w:r w:rsidR="005754A7" w:rsidRPr="005028A2">
        <w:rPr>
          <w:rFonts w:ascii="Sylfaen" w:hAnsi="Sylfaen"/>
        </w:rPr>
        <w:t>devidamente</w:t>
      </w:r>
      <w:r w:rsidR="005754A7" w:rsidRPr="00730D35">
        <w:rPr>
          <w:rFonts w:ascii="Sylfaen" w:hAnsi="Sylfaen"/>
        </w:rPr>
        <w:t xml:space="preserve"> assinada pelo </w:t>
      </w:r>
      <w:r w:rsidR="007734E8" w:rsidRPr="00730D35">
        <w:rPr>
          <w:rFonts w:ascii="Sylfaen" w:hAnsi="Sylfaen"/>
        </w:rPr>
        <w:t xml:space="preserve">respectivo </w:t>
      </w:r>
      <w:r w:rsidR="005754A7" w:rsidRPr="00730D35">
        <w:rPr>
          <w:rFonts w:ascii="Sylfaen" w:hAnsi="Sylfaen"/>
        </w:rPr>
        <w:t>representante legal</w:t>
      </w:r>
      <w:r w:rsidR="007734E8" w:rsidRPr="00730D35">
        <w:rPr>
          <w:rFonts w:ascii="Sylfaen" w:hAnsi="Sylfaen"/>
        </w:rPr>
        <w:t xml:space="preserve"> e</w:t>
      </w:r>
      <w:r w:rsidR="005754A7" w:rsidRPr="00730D35">
        <w:rPr>
          <w:rFonts w:ascii="Sylfaen" w:hAnsi="Sylfaen"/>
        </w:rPr>
        <w:t xml:space="preserve"> acompanhada dos seguintes documentos:</w:t>
      </w: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</w:rPr>
        <w:t xml:space="preserve">I </w:t>
      </w:r>
      <w:r w:rsidR="000D33FA" w:rsidRPr="00730D35">
        <w:rPr>
          <w:rFonts w:ascii="Sylfaen" w:hAnsi="Sylfaen"/>
        </w:rPr>
        <w:t>–</w:t>
      </w:r>
      <w:r w:rsidRPr="00730D35">
        <w:rPr>
          <w:rFonts w:ascii="Sylfaen" w:hAnsi="Sylfaen"/>
        </w:rPr>
        <w:t xml:space="preserve"> cópia do estatuto da organização civil</w:t>
      </w:r>
      <w:r w:rsidR="009A5537" w:rsidRPr="00730D35">
        <w:rPr>
          <w:rFonts w:ascii="Sylfaen" w:hAnsi="Sylfaen"/>
        </w:rPr>
        <w:t xml:space="preserve"> devidamente registrado</w:t>
      </w:r>
      <w:r w:rsidRPr="00730D35">
        <w:rPr>
          <w:rFonts w:ascii="Sylfaen" w:hAnsi="Sylfaen"/>
        </w:rPr>
        <w:t xml:space="preserve"> nos termos da lei, com a identificação do cartório e transcrição dos registros no próprio documento ou certidão</w:t>
      </w:r>
      <w:r w:rsidR="009A5537" w:rsidRPr="00730D35">
        <w:rPr>
          <w:rFonts w:ascii="Sylfaen" w:hAnsi="Sylfaen"/>
        </w:rPr>
        <w:t xml:space="preserve">, ou no caso de </w:t>
      </w:r>
      <w:r w:rsidRPr="00730D35">
        <w:rPr>
          <w:rFonts w:ascii="Sylfaen" w:hAnsi="Sylfaen"/>
          <w:lang w:eastAsia="ar-SA"/>
        </w:rPr>
        <w:t>fundação, cópia da escritura de instituição, devidamente registrada em cartório da comarca de sua sede e comprovante de aprovação do estatuto pelo Ministério Público;</w:t>
      </w:r>
      <w:ins w:id="23" w:author="hugo.suarez" w:date="2009-08-17T19:23:00Z">
        <w:r w:rsidR="00095975">
          <w:rPr>
            <w:rFonts w:ascii="Sylfaen" w:hAnsi="Sylfaen"/>
            <w:lang w:eastAsia="ar-SA"/>
          </w:rPr>
          <w:t xml:space="preserve"> </w:t>
        </w:r>
        <w:r w:rsidR="00095975" w:rsidRPr="00095975">
          <w:rPr>
            <w:rFonts w:ascii="Sylfaen" w:hAnsi="Sylfaen"/>
            <w:b/>
            <w:lang w:eastAsia="ar-SA"/>
          </w:rPr>
          <w:t>[Manuela: verificar procedimento]</w:t>
        </w:r>
      </w:ins>
    </w:p>
    <w:p w:rsidR="005754A7" w:rsidRPr="00730D35" w:rsidRDefault="00C630A2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>II</w:t>
      </w:r>
      <w:r w:rsidR="005754A7" w:rsidRPr="00730D35">
        <w:rPr>
          <w:rFonts w:ascii="Sylfaen" w:hAnsi="Sylfaen"/>
          <w:lang w:eastAsia="ar-SA"/>
        </w:rPr>
        <w:t xml:space="preserve"> </w:t>
      </w:r>
      <w:r w:rsidR="000D33FA" w:rsidRPr="00730D35">
        <w:rPr>
          <w:rFonts w:ascii="Sylfaen" w:hAnsi="Sylfaen"/>
        </w:rPr>
        <w:t>–</w:t>
      </w:r>
      <w:r w:rsidR="005754A7" w:rsidRPr="00730D35">
        <w:rPr>
          <w:rFonts w:ascii="Sylfaen" w:hAnsi="Sylfaen"/>
          <w:lang w:eastAsia="ar-SA"/>
        </w:rPr>
        <w:t xml:space="preserve"> cópia da ata de eleição da diretoria em exercício registrada em cartório;</w:t>
      </w:r>
    </w:p>
    <w:p w:rsidR="005754A7" w:rsidRPr="00730D35" w:rsidRDefault="00C630A2" w:rsidP="00F01A97">
      <w:pPr>
        <w:pStyle w:val="Corpodetexto2"/>
        <w:rPr>
          <w:rFonts w:ascii="Sylfaen" w:hAnsi="Sylfaen"/>
        </w:rPr>
      </w:pPr>
      <w:r w:rsidRPr="00730D35">
        <w:rPr>
          <w:rFonts w:ascii="Sylfaen" w:hAnsi="Sylfaen"/>
        </w:rPr>
        <w:t>III</w:t>
      </w:r>
      <w:r w:rsidR="005754A7" w:rsidRPr="00730D35">
        <w:rPr>
          <w:rFonts w:ascii="Sylfaen" w:hAnsi="Sylfaen"/>
        </w:rPr>
        <w:t xml:space="preserve"> </w:t>
      </w:r>
      <w:r w:rsidR="000D33FA" w:rsidRPr="00730D35">
        <w:rPr>
          <w:rFonts w:ascii="Sylfaen" w:hAnsi="Sylfaen"/>
        </w:rPr>
        <w:t>–</w:t>
      </w:r>
      <w:r w:rsidR="005754A7" w:rsidRPr="00730D35">
        <w:rPr>
          <w:rFonts w:ascii="Sylfaen" w:hAnsi="Sylfaen"/>
        </w:rPr>
        <w:t xml:space="preserve"> cópia da inscrição atualizada no Cadastro Nacional das Pessoas Jurídicas </w:t>
      </w:r>
      <w:r w:rsidRPr="00730D35">
        <w:rPr>
          <w:rFonts w:ascii="Sylfaen" w:hAnsi="Sylfaen"/>
        </w:rPr>
        <w:t>(</w:t>
      </w:r>
      <w:r w:rsidR="005754A7" w:rsidRPr="00730D35">
        <w:rPr>
          <w:rFonts w:ascii="Sylfaen" w:hAnsi="Sylfaen"/>
        </w:rPr>
        <w:t>CNPJ</w:t>
      </w:r>
      <w:r w:rsidRPr="00730D35">
        <w:rPr>
          <w:rFonts w:ascii="Sylfaen" w:hAnsi="Sylfaen"/>
        </w:rPr>
        <w:t>)</w:t>
      </w:r>
      <w:r w:rsidR="005754A7" w:rsidRPr="00730D35">
        <w:rPr>
          <w:rFonts w:ascii="Sylfaen" w:hAnsi="Sylfaen"/>
        </w:rPr>
        <w:t xml:space="preserve"> do Ministério da Fazenda;</w:t>
      </w:r>
    </w:p>
    <w:p w:rsidR="005754A7" w:rsidRPr="00730D35" w:rsidRDefault="00647CDB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>I</w:t>
      </w:r>
      <w:r w:rsidR="0042795B" w:rsidRPr="00730D35">
        <w:rPr>
          <w:rFonts w:ascii="Sylfaen" w:hAnsi="Sylfaen"/>
          <w:lang w:eastAsia="ar-SA"/>
        </w:rPr>
        <w:t>V –</w:t>
      </w:r>
      <w:r w:rsidR="005754A7" w:rsidRPr="00730D35">
        <w:rPr>
          <w:rFonts w:ascii="Sylfaen" w:hAnsi="Sylfaen"/>
          <w:lang w:eastAsia="ar-SA"/>
        </w:rPr>
        <w:t xml:space="preserve"> relatório sucinto das atividades desenvolvidas nos três últimos anos, com cópia de documentos que comprovem trabalhos desenvolvidos na área de recursos hídricos;</w:t>
      </w:r>
    </w:p>
    <w:p w:rsidR="005754A7" w:rsidRPr="00730D35" w:rsidRDefault="0042795B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>V –</w:t>
      </w:r>
      <w:r w:rsidR="005754A7" w:rsidRPr="00730D35">
        <w:rPr>
          <w:rFonts w:ascii="Sylfaen" w:hAnsi="Sylfaen"/>
          <w:lang w:eastAsia="ar-SA"/>
        </w:rPr>
        <w:t xml:space="preserve"> atestado ou declaração de que a entidade está em pleno e regular e funcionamento, fornecido por auto</w:t>
      </w:r>
      <w:r w:rsidR="001E2237" w:rsidRPr="00730D35">
        <w:rPr>
          <w:rFonts w:ascii="Sylfaen" w:hAnsi="Sylfaen"/>
          <w:lang w:eastAsia="ar-SA"/>
        </w:rPr>
        <w:t>ridade judiciária ou membro do Ministério P</w:t>
      </w:r>
      <w:r w:rsidR="005754A7" w:rsidRPr="00730D35">
        <w:rPr>
          <w:rFonts w:ascii="Sylfaen" w:hAnsi="Sylfaen"/>
          <w:lang w:eastAsia="ar-SA"/>
        </w:rPr>
        <w:t xml:space="preserve">úblico, ou por três organizações </w:t>
      </w:r>
      <w:r w:rsidR="001E2237" w:rsidRPr="00730D35">
        <w:rPr>
          <w:rFonts w:ascii="Sylfaen" w:hAnsi="Sylfaen"/>
          <w:lang w:eastAsia="ar-SA"/>
        </w:rPr>
        <w:t>já cadastradas no COREH</w:t>
      </w:r>
      <w:ins w:id="24" w:author="hugo.suarez" w:date="2009-08-17T19:05:00Z">
        <w:r w:rsidR="00821F6F">
          <w:rPr>
            <w:rFonts w:ascii="Sylfaen" w:hAnsi="Sylfaen"/>
            <w:lang w:eastAsia="ar-SA"/>
          </w:rPr>
          <w:t>.</w:t>
        </w:r>
      </w:ins>
    </w:p>
    <w:p w:rsidR="00C630A2" w:rsidRPr="00730D35" w:rsidRDefault="00C630A2" w:rsidP="00F01A97">
      <w:pPr>
        <w:jc w:val="both"/>
        <w:rPr>
          <w:rFonts w:ascii="Sylfaen" w:hAnsi="Sylfaen"/>
        </w:rPr>
      </w:pPr>
    </w:p>
    <w:p w:rsidR="005754A7" w:rsidRPr="00730D35" w:rsidRDefault="005754A7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 xml:space="preserve">§ </w:t>
      </w:r>
      <w:r w:rsidR="002C2A12">
        <w:rPr>
          <w:rFonts w:ascii="Sylfaen" w:hAnsi="Sylfaen"/>
          <w:lang w:eastAsia="ar-SA"/>
        </w:rPr>
        <w:t>1</w:t>
      </w:r>
      <w:r w:rsidRPr="00730D35">
        <w:rPr>
          <w:rFonts w:ascii="Sylfaen" w:hAnsi="Sylfaen"/>
          <w:lang w:eastAsia="ar-SA"/>
        </w:rPr>
        <w:t>º A entidade solicitante deverá ter no mínimo cinco anos de existência</w:t>
      </w:r>
      <w:r w:rsidR="002C2A12">
        <w:rPr>
          <w:rStyle w:val="Refdenotaderodap"/>
          <w:rFonts w:ascii="Sylfaen" w:hAnsi="Sylfaen"/>
          <w:lang w:eastAsia="ar-SA"/>
        </w:rPr>
        <w:footnoteReference w:id="6"/>
      </w:r>
      <w:r w:rsidR="00245CE6">
        <w:rPr>
          <w:rFonts w:ascii="Sylfaen" w:hAnsi="Sylfaen"/>
          <w:lang w:eastAsia="ar-SA"/>
        </w:rPr>
        <w:t xml:space="preserve">. </w:t>
      </w:r>
    </w:p>
    <w:p w:rsidR="0009355D" w:rsidRPr="00730D35" w:rsidRDefault="0009355D" w:rsidP="00F01A97">
      <w:pPr>
        <w:jc w:val="both"/>
        <w:rPr>
          <w:rFonts w:ascii="Sylfaen" w:hAnsi="Sylfaen"/>
          <w:lang w:eastAsia="ar-SA"/>
        </w:rPr>
      </w:pPr>
    </w:p>
    <w:p w:rsidR="00B83564" w:rsidRPr="00730D35" w:rsidRDefault="00B83564" w:rsidP="00F01A97">
      <w:pPr>
        <w:jc w:val="both"/>
        <w:rPr>
          <w:rFonts w:ascii="Sylfaen" w:hAnsi="Sylfaen"/>
          <w:lang w:eastAsia="ar-SA"/>
        </w:rPr>
      </w:pPr>
      <w:r w:rsidRPr="00730D35">
        <w:rPr>
          <w:rFonts w:ascii="Sylfaen" w:hAnsi="Sylfaen"/>
          <w:lang w:eastAsia="ar-SA"/>
        </w:rPr>
        <w:t>§</w:t>
      </w:r>
      <w:r w:rsidR="00D77907" w:rsidRPr="00730D35">
        <w:rPr>
          <w:rFonts w:ascii="Sylfaen" w:hAnsi="Sylfaen"/>
          <w:lang w:eastAsia="ar-SA"/>
        </w:rPr>
        <w:t xml:space="preserve"> </w:t>
      </w:r>
      <w:r w:rsidR="00F93DFB">
        <w:rPr>
          <w:rFonts w:ascii="Sylfaen" w:hAnsi="Sylfaen"/>
          <w:lang w:eastAsia="ar-SA"/>
        </w:rPr>
        <w:t>2</w:t>
      </w:r>
      <w:r w:rsidRPr="00730D35">
        <w:rPr>
          <w:rFonts w:ascii="Sylfaen" w:hAnsi="Sylfaen"/>
          <w:lang w:eastAsia="ar-SA"/>
        </w:rPr>
        <w:t>º A</w:t>
      </w:r>
      <w:r w:rsidRPr="00730D35">
        <w:rPr>
          <w:rFonts w:ascii="Sylfaen" w:hAnsi="Sylfaen" w:cs="Arial"/>
        </w:rPr>
        <w:t>pós instrução, a Secretaria-Executiva do CNRH remeterá a solicitação à Comissão Permanente para deliberação.</w:t>
      </w:r>
    </w:p>
    <w:p w:rsidR="00B83564" w:rsidRPr="001E046B" w:rsidRDefault="00B83564" w:rsidP="00F01A97">
      <w:pPr>
        <w:jc w:val="both"/>
        <w:rPr>
          <w:rFonts w:ascii="Sylfaen" w:hAnsi="Sylfaen"/>
          <w:lang w:eastAsia="ar-SA"/>
        </w:rPr>
      </w:pPr>
    </w:p>
    <w:p w:rsidR="00F93DFB" w:rsidRPr="001E046B" w:rsidRDefault="00F93DFB" w:rsidP="00F01A97">
      <w:pPr>
        <w:jc w:val="both"/>
        <w:rPr>
          <w:rFonts w:ascii="Sylfaen" w:hAnsi="Sylfaen"/>
          <w:lang w:eastAsia="ar-SA"/>
        </w:rPr>
      </w:pPr>
      <w:r w:rsidRPr="001E046B">
        <w:rPr>
          <w:rFonts w:ascii="Sylfaen" w:hAnsi="Sylfaen"/>
          <w:lang w:eastAsia="ar-SA"/>
        </w:rPr>
        <w:t>§ 3º Caso seja constatada necessidade de complementação da documentação, a Secretaria-Executiva solicitará à entidade pleiteante que o faça em até trinta dias.</w:t>
      </w:r>
    </w:p>
    <w:p w:rsidR="00B40D56" w:rsidRPr="001E046B" w:rsidRDefault="00B40D56" w:rsidP="00B40D56">
      <w:pPr>
        <w:pStyle w:val="Corpodetexto2"/>
        <w:rPr>
          <w:rFonts w:ascii="Sylfaen" w:hAnsi="Sylfaen"/>
        </w:rPr>
      </w:pPr>
    </w:p>
    <w:p w:rsidR="00B40D56" w:rsidRPr="00A11E28" w:rsidRDefault="00B40D56" w:rsidP="00B40D56">
      <w:pPr>
        <w:pStyle w:val="Corpodetexto2"/>
        <w:rPr>
          <w:rFonts w:ascii="Sylfaen" w:hAnsi="Sylfaen"/>
        </w:rPr>
      </w:pPr>
      <w:r w:rsidRPr="00A11E28">
        <w:rPr>
          <w:rFonts w:ascii="Sylfaen" w:hAnsi="Sylfaen"/>
        </w:rPr>
        <w:lastRenderedPageBreak/>
        <w:t xml:space="preserve">Art. </w:t>
      </w:r>
      <w:ins w:id="25" w:author="hugo.suarez" w:date="2009-08-17T19:06:00Z">
        <w:r w:rsidR="006E584D" w:rsidRPr="00A11E28">
          <w:rPr>
            <w:rFonts w:ascii="Sylfaen" w:hAnsi="Sylfaen"/>
          </w:rPr>
          <w:t>7</w:t>
        </w:r>
      </w:ins>
      <w:r w:rsidRPr="00A11E28">
        <w:rPr>
          <w:rFonts w:ascii="Sylfaen" w:hAnsi="Sylfaen"/>
        </w:rPr>
        <w:t>º A Comissão Permanente terá o prazo de noventa dias a partir da publicação da presente Resolução para estabelecer os procedimentos de cadastramento, recadastramento, descadastramento e atualização.</w:t>
      </w:r>
      <w:ins w:id="26" w:author="hugo.suarez" w:date="2009-08-17T19:06:00Z">
        <w:r w:rsidR="006E584D" w:rsidRPr="00A11E28" w:rsidDel="006E584D">
          <w:rPr>
            <w:rFonts w:ascii="Sylfaen" w:hAnsi="Sylfaen"/>
          </w:rPr>
          <w:t xml:space="preserve"> </w:t>
        </w:r>
      </w:ins>
    </w:p>
    <w:p w:rsidR="00F93DFB" w:rsidRPr="00A11E28" w:rsidRDefault="00F93DFB" w:rsidP="00F01A97">
      <w:pPr>
        <w:jc w:val="both"/>
        <w:rPr>
          <w:rFonts w:ascii="Sylfaen" w:hAnsi="Sylfaen"/>
          <w:lang w:eastAsia="ar-SA"/>
        </w:rPr>
      </w:pPr>
    </w:p>
    <w:p w:rsidR="005754A7" w:rsidRPr="00A11E28" w:rsidRDefault="005754A7" w:rsidP="00F01A97">
      <w:pPr>
        <w:jc w:val="both"/>
        <w:rPr>
          <w:rFonts w:ascii="Sylfaen" w:hAnsi="Sylfaen"/>
          <w:lang w:eastAsia="ar-SA"/>
        </w:rPr>
      </w:pPr>
      <w:r w:rsidRPr="00A11E28">
        <w:rPr>
          <w:rFonts w:ascii="Sylfaen" w:hAnsi="Sylfaen"/>
          <w:lang w:eastAsia="ar-SA"/>
        </w:rPr>
        <w:t>Art.</w:t>
      </w:r>
      <w:r w:rsidR="00F93DFB" w:rsidRPr="00A11E28">
        <w:rPr>
          <w:rFonts w:ascii="Sylfaen" w:hAnsi="Sylfaen"/>
          <w:lang w:eastAsia="ar-SA"/>
        </w:rPr>
        <w:t xml:space="preserve"> </w:t>
      </w:r>
      <w:ins w:id="27" w:author="hugo.suarez" w:date="2009-08-17T19:06:00Z">
        <w:r w:rsidR="006E584D" w:rsidRPr="00A11E28">
          <w:rPr>
            <w:rFonts w:ascii="Sylfaen" w:hAnsi="Sylfaen"/>
            <w:lang w:eastAsia="ar-SA"/>
          </w:rPr>
          <w:t>8</w:t>
        </w:r>
      </w:ins>
      <w:r w:rsidR="003C37F7" w:rsidRPr="00A11E28">
        <w:rPr>
          <w:rFonts w:ascii="Sylfaen" w:hAnsi="Sylfaen"/>
          <w:lang w:eastAsia="ar-SA"/>
        </w:rPr>
        <w:t>º</w:t>
      </w:r>
      <w:r w:rsidRPr="00A11E28">
        <w:rPr>
          <w:rFonts w:ascii="Sylfaen" w:hAnsi="Sylfaen"/>
          <w:lang w:eastAsia="ar-SA"/>
        </w:rPr>
        <w:t xml:space="preserve"> A entidade cadastrada, após a aprovação pela Comissão Permanente do COREH, terá seu registro homologado pelo Presidente do CNR</w:t>
      </w:r>
      <w:r w:rsidR="00F356FB" w:rsidRPr="00A11E28">
        <w:rPr>
          <w:rFonts w:ascii="Sylfaen" w:hAnsi="Sylfaen"/>
          <w:lang w:eastAsia="ar-SA"/>
        </w:rPr>
        <w:t>H mediante portaria ministerial</w:t>
      </w:r>
      <w:r w:rsidRPr="00A11E28">
        <w:rPr>
          <w:rFonts w:ascii="Sylfaen" w:hAnsi="Sylfaen"/>
          <w:lang w:eastAsia="ar-SA"/>
        </w:rPr>
        <w:t xml:space="preserve"> publicada no Diário Oficial da União.</w:t>
      </w:r>
    </w:p>
    <w:p w:rsidR="0009355D" w:rsidRPr="00A11E28" w:rsidRDefault="0009355D" w:rsidP="00F01A97">
      <w:pPr>
        <w:pStyle w:val="Corpodetexto2"/>
        <w:rPr>
          <w:rFonts w:ascii="Sylfaen" w:hAnsi="Sylfaen"/>
        </w:rPr>
      </w:pPr>
    </w:p>
    <w:p w:rsidR="005754A7" w:rsidRPr="00A11E28" w:rsidRDefault="001B6631" w:rsidP="00F01A97">
      <w:pPr>
        <w:pStyle w:val="Corpodetexto2"/>
        <w:rPr>
          <w:rFonts w:ascii="Sylfaen" w:hAnsi="Sylfaen"/>
        </w:rPr>
      </w:pPr>
      <w:r w:rsidRPr="00A11E28">
        <w:rPr>
          <w:rFonts w:ascii="Sylfaen" w:hAnsi="Sylfaen"/>
        </w:rPr>
        <w:t xml:space="preserve">Art. </w:t>
      </w:r>
      <w:r w:rsidR="006E584D" w:rsidRPr="00A11E28">
        <w:rPr>
          <w:rFonts w:ascii="Sylfaen" w:hAnsi="Sylfaen"/>
        </w:rPr>
        <w:t>9</w:t>
      </w:r>
      <w:r w:rsidRPr="00A11E28">
        <w:rPr>
          <w:rFonts w:ascii="Sylfaen" w:hAnsi="Sylfaen"/>
        </w:rPr>
        <w:t>º</w:t>
      </w:r>
      <w:r w:rsidR="005754A7" w:rsidRPr="00A11E28">
        <w:rPr>
          <w:rFonts w:ascii="Sylfaen" w:hAnsi="Sylfaen"/>
        </w:rPr>
        <w:t xml:space="preserve"> </w:t>
      </w:r>
      <w:r w:rsidR="00F356FB" w:rsidRPr="00A11E28">
        <w:rPr>
          <w:rFonts w:ascii="Sylfaen" w:hAnsi="Sylfaen"/>
        </w:rPr>
        <w:t>O</w:t>
      </w:r>
      <w:r w:rsidR="005754A7" w:rsidRPr="00A11E28">
        <w:rPr>
          <w:rFonts w:ascii="Sylfaen" w:hAnsi="Sylfaen"/>
        </w:rPr>
        <w:t xml:space="preserve"> registro no cadastro </w:t>
      </w:r>
      <w:r w:rsidR="009A425B" w:rsidRPr="00A11E28">
        <w:rPr>
          <w:rFonts w:ascii="Sylfaen" w:hAnsi="Sylfaen"/>
        </w:rPr>
        <w:t xml:space="preserve">terá validade por tempo indeterminado, devendo o dirigente </w:t>
      </w:r>
      <w:proofErr w:type="gramStart"/>
      <w:r w:rsidR="009A425B" w:rsidRPr="00A11E28">
        <w:rPr>
          <w:rFonts w:ascii="Sylfaen" w:hAnsi="Sylfaen"/>
        </w:rPr>
        <w:t>da organização manter</w:t>
      </w:r>
      <w:proofErr w:type="gramEnd"/>
      <w:r w:rsidR="009A425B" w:rsidRPr="00A11E28">
        <w:rPr>
          <w:rFonts w:ascii="Sylfaen" w:hAnsi="Sylfaen"/>
        </w:rPr>
        <w:t xml:space="preserve"> os dados atualizados.</w:t>
      </w:r>
    </w:p>
    <w:p w:rsidR="00647CDB" w:rsidRPr="00A11E28" w:rsidRDefault="00647CDB" w:rsidP="00F01A97">
      <w:pPr>
        <w:pStyle w:val="Corpodetexto2"/>
        <w:rPr>
          <w:rFonts w:ascii="Sylfaen" w:hAnsi="Sylfaen"/>
        </w:rPr>
      </w:pPr>
    </w:p>
    <w:p w:rsidR="0009355D" w:rsidRPr="00A11E28" w:rsidRDefault="00647CDB" w:rsidP="00F01A97">
      <w:pPr>
        <w:pStyle w:val="Corpodetexto2"/>
        <w:rPr>
          <w:rFonts w:ascii="Sylfaen" w:hAnsi="Sylfaen"/>
          <w:rPrChange w:id="28" w:author="hugo.suarez" w:date="2009-08-17T19:07:00Z">
            <w:rPr>
              <w:rFonts w:ascii="Sylfaen" w:hAnsi="Sylfaen"/>
            </w:rPr>
          </w:rPrChange>
        </w:rPr>
      </w:pPr>
      <w:r w:rsidRPr="00A11E28">
        <w:rPr>
          <w:rFonts w:ascii="Sylfaen" w:hAnsi="Sylfaen"/>
        </w:rPr>
        <w:t>§ 1º A a</w:t>
      </w:r>
      <w:r w:rsidR="00AB0EB3" w:rsidRPr="00A11E28">
        <w:rPr>
          <w:rFonts w:ascii="Sylfaen" w:hAnsi="Sylfaen"/>
        </w:rPr>
        <w:t>tuali</w:t>
      </w:r>
      <w:r w:rsidRPr="00A11E28">
        <w:rPr>
          <w:rFonts w:ascii="Sylfaen" w:hAnsi="Sylfaen"/>
        </w:rPr>
        <w:t>zação deverá ocorrer sempre que houver mudança em alguma das informações constantes do Anexo.</w:t>
      </w:r>
    </w:p>
    <w:p w:rsidR="00647CDB" w:rsidRPr="00A11E28" w:rsidRDefault="00647CDB" w:rsidP="00F01A97">
      <w:pPr>
        <w:pStyle w:val="Corpodetexto2"/>
        <w:rPr>
          <w:rFonts w:ascii="Sylfaen" w:hAnsi="Sylfaen"/>
          <w:rPrChange w:id="29" w:author="hugo.suarez" w:date="2009-08-17T19:07:00Z">
            <w:rPr>
              <w:rFonts w:ascii="Sylfaen" w:hAnsi="Sylfaen"/>
            </w:rPr>
          </w:rPrChange>
        </w:rPr>
      </w:pPr>
    </w:p>
    <w:p w:rsidR="005754A7" w:rsidRPr="00A11E28" w:rsidRDefault="00647CDB" w:rsidP="00F01A97">
      <w:pPr>
        <w:pStyle w:val="Corpodetexto2"/>
        <w:rPr>
          <w:rFonts w:ascii="Sylfaen" w:hAnsi="Sylfaen"/>
          <w:rPrChange w:id="30" w:author="hugo.suarez" w:date="2009-08-17T19:07:00Z">
            <w:rPr>
              <w:rFonts w:ascii="Sylfaen" w:hAnsi="Sylfaen"/>
            </w:rPr>
          </w:rPrChange>
        </w:rPr>
      </w:pPr>
      <w:r w:rsidRPr="00A11E28">
        <w:rPr>
          <w:rFonts w:ascii="Sylfaen" w:hAnsi="Sylfaen"/>
          <w:rPrChange w:id="31" w:author="hugo.suarez" w:date="2009-08-17T19:07:00Z">
            <w:rPr>
              <w:rFonts w:ascii="Sylfaen" w:hAnsi="Sylfaen"/>
            </w:rPr>
          </w:rPrChange>
        </w:rPr>
        <w:t xml:space="preserve">§ 2º </w:t>
      </w:r>
      <w:r w:rsidR="005754A7" w:rsidRPr="00A11E28">
        <w:rPr>
          <w:rFonts w:ascii="Sylfaen" w:hAnsi="Sylfaen"/>
          <w:rPrChange w:id="32" w:author="hugo.suarez" w:date="2009-08-17T19:07:00Z">
            <w:rPr>
              <w:rFonts w:ascii="Sylfaen" w:hAnsi="Sylfaen"/>
            </w:rPr>
          </w:rPrChange>
        </w:rPr>
        <w:t xml:space="preserve">A </w:t>
      </w:r>
      <w:r w:rsidR="00AB0EB3" w:rsidRPr="00A11E28">
        <w:rPr>
          <w:rFonts w:ascii="Sylfaen" w:hAnsi="Sylfaen"/>
          <w:rPrChange w:id="33" w:author="hugo.suarez" w:date="2009-08-17T19:07:00Z">
            <w:rPr>
              <w:rFonts w:ascii="Sylfaen" w:hAnsi="Sylfaen"/>
            </w:rPr>
          </w:rPrChange>
        </w:rPr>
        <w:t>organizaç</w:t>
      </w:r>
      <w:r w:rsidR="00A042FD" w:rsidRPr="00A11E28">
        <w:rPr>
          <w:rFonts w:ascii="Sylfaen" w:hAnsi="Sylfaen"/>
          <w:rPrChange w:id="34" w:author="hugo.suarez" w:date="2009-08-17T19:07:00Z">
            <w:rPr>
              <w:rFonts w:ascii="Sylfaen" w:hAnsi="Sylfaen"/>
            </w:rPr>
          </w:rPrChange>
        </w:rPr>
        <w:t>ão</w:t>
      </w:r>
      <w:r w:rsidR="00AB0EB3" w:rsidRPr="00A11E28">
        <w:rPr>
          <w:rFonts w:ascii="Sylfaen" w:hAnsi="Sylfaen"/>
          <w:rPrChange w:id="35" w:author="hugo.suarez" w:date="2009-08-17T19:07:00Z">
            <w:rPr>
              <w:rFonts w:ascii="Sylfaen" w:hAnsi="Sylfaen"/>
            </w:rPr>
          </w:rPrChange>
        </w:rPr>
        <w:t xml:space="preserve"> que não atualizar as informações constantes do Anexo poder</w:t>
      </w:r>
      <w:r w:rsidR="00A042FD" w:rsidRPr="00A11E28">
        <w:rPr>
          <w:rFonts w:ascii="Sylfaen" w:hAnsi="Sylfaen"/>
          <w:rPrChange w:id="36" w:author="hugo.suarez" w:date="2009-08-17T19:07:00Z">
            <w:rPr>
              <w:rFonts w:ascii="Sylfaen" w:hAnsi="Sylfaen"/>
            </w:rPr>
          </w:rPrChange>
        </w:rPr>
        <w:t>á</w:t>
      </w:r>
      <w:r w:rsidR="00AB0EB3" w:rsidRPr="00A11E28">
        <w:rPr>
          <w:rFonts w:ascii="Sylfaen" w:hAnsi="Sylfaen"/>
          <w:rPrChange w:id="37" w:author="hugo.suarez" w:date="2009-08-17T19:07:00Z">
            <w:rPr>
              <w:rFonts w:ascii="Sylfaen" w:hAnsi="Sylfaen"/>
            </w:rPr>
          </w:rPrChange>
        </w:rPr>
        <w:t xml:space="preserve"> ser descadastrada.</w:t>
      </w:r>
    </w:p>
    <w:p w:rsidR="00A042FD" w:rsidRPr="00A11E28" w:rsidRDefault="00A042FD" w:rsidP="00F01A97">
      <w:pPr>
        <w:jc w:val="both"/>
        <w:rPr>
          <w:rFonts w:ascii="Sylfaen" w:hAnsi="Sylfaen"/>
          <w:lang w:eastAsia="ar-SA"/>
          <w:rPrChange w:id="38" w:author="hugo.suarez" w:date="2009-08-17T19:07:00Z">
            <w:rPr>
              <w:rFonts w:ascii="Sylfaen" w:hAnsi="Sylfaen"/>
              <w:lang w:eastAsia="ar-SA"/>
            </w:rPr>
          </w:rPrChange>
        </w:rPr>
      </w:pPr>
    </w:p>
    <w:p w:rsidR="00A042FD" w:rsidRPr="001E046B" w:rsidRDefault="00A042FD" w:rsidP="00F01A97">
      <w:pPr>
        <w:jc w:val="both"/>
        <w:rPr>
          <w:rFonts w:ascii="Sylfaen" w:hAnsi="Sylfaen"/>
          <w:lang w:eastAsia="ar-SA"/>
        </w:rPr>
      </w:pPr>
      <w:r w:rsidRPr="00A11E28">
        <w:rPr>
          <w:rFonts w:ascii="Sylfaen" w:hAnsi="Sylfaen"/>
          <w:lang w:eastAsia="ar-SA"/>
          <w:rPrChange w:id="39" w:author="hugo.suarez" w:date="2009-08-17T19:07:00Z">
            <w:rPr>
              <w:rFonts w:ascii="Sylfaen" w:hAnsi="Sylfaen"/>
              <w:lang w:eastAsia="ar-SA"/>
            </w:rPr>
          </w:rPrChange>
        </w:rPr>
        <w:t>§ 3º A organização descadastrada somente poder</w:t>
      </w:r>
      <w:r w:rsidR="001B6631" w:rsidRPr="00A11E28">
        <w:rPr>
          <w:rFonts w:ascii="Sylfaen" w:hAnsi="Sylfaen"/>
          <w:lang w:eastAsia="ar-SA"/>
          <w:rPrChange w:id="40" w:author="hugo.suarez" w:date="2009-08-17T19:07:00Z">
            <w:rPr>
              <w:rFonts w:ascii="Sylfaen" w:hAnsi="Sylfaen"/>
              <w:lang w:eastAsia="ar-SA"/>
            </w:rPr>
          </w:rPrChange>
        </w:rPr>
        <w:t xml:space="preserve">á solicitar novo cadastramento </w:t>
      </w:r>
      <w:r w:rsidRPr="00A11E28">
        <w:rPr>
          <w:rFonts w:ascii="Sylfaen" w:hAnsi="Sylfaen"/>
          <w:lang w:eastAsia="ar-SA"/>
          <w:rPrChange w:id="41" w:author="hugo.suarez" w:date="2009-08-17T19:07:00Z">
            <w:rPr>
              <w:rFonts w:ascii="Sylfaen" w:hAnsi="Sylfaen"/>
              <w:lang w:eastAsia="ar-SA"/>
            </w:rPr>
          </w:rPrChange>
        </w:rPr>
        <w:t>dois anos após a publicação de seu descadastramento</w:t>
      </w:r>
      <w:r w:rsidR="001B6631" w:rsidRPr="001E046B">
        <w:rPr>
          <w:rFonts w:ascii="Sylfaen" w:hAnsi="Sylfaen"/>
          <w:lang w:eastAsia="ar-SA"/>
          <w:rPrChange w:id="42" w:author="hugo.suarez" w:date="2009-08-17T19:08:00Z">
            <w:rPr>
              <w:rFonts w:ascii="Sylfaen" w:hAnsi="Sylfaen"/>
              <w:lang w:eastAsia="ar-SA"/>
            </w:rPr>
          </w:rPrChange>
        </w:rPr>
        <w:t xml:space="preserve">, </w:t>
      </w:r>
      <w:r w:rsidR="001B6631" w:rsidRPr="001E046B">
        <w:rPr>
          <w:rFonts w:ascii="Sylfaen" w:hAnsi="Sylfaen"/>
          <w:lang w:eastAsia="ar-SA"/>
        </w:rPr>
        <w:t>desde que sanadas as circunstâncias que o motivaram</w:t>
      </w:r>
      <w:r w:rsidRPr="001E046B">
        <w:rPr>
          <w:rFonts w:ascii="Sylfaen" w:hAnsi="Sylfaen"/>
          <w:lang w:eastAsia="ar-SA"/>
        </w:rPr>
        <w:t>.</w:t>
      </w:r>
    </w:p>
    <w:p w:rsidR="005754A7" w:rsidRPr="001E046B" w:rsidRDefault="005754A7" w:rsidP="00F01A97">
      <w:pPr>
        <w:pStyle w:val="Corpodetexto2"/>
        <w:rPr>
          <w:rFonts w:ascii="Sylfaen" w:hAnsi="Sylfaen"/>
        </w:rPr>
      </w:pPr>
    </w:p>
    <w:p w:rsidR="005754A7" w:rsidRPr="001E046B" w:rsidRDefault="005754A7" w:rsidP="00F01A97">
      <w:pPr>
        <w:pStyle w:val="Corpodetexto2"/>
        <w:rPr>
          <w:rFonts w:ascii="Sylfaen" w:hAnsi="Sylfaen"/>
          <w:rPrChange w:id="43" w:author="hugo.suarez" w:date="2009-08-17T19:08:00Z">
            <w:rPr>
              <w:rFonts w:ascii="Sylfaen" w:hAnsi="Sylfaen"/>
            </w:rPr>
          </w:rPrChange>
        </w:rPr>
      </w:pPr>
      <w:r w:rsidRPr="001E046B">
        <w:rPr>
          <w:rFonts w:ascii="Sylfaen" w:hAnsi="Sylfaen"/>
        </w:rPr>
        <w:t>Art</w:t>
      </w:r>
      <w:r w:rsidR="00154086" w:rsidRPr="001E046B">
        <w:rPr>
          <w:rFonts w:ascii="Sylfaen" w:hAnsi="Sylfaen"/>
        </w:rPr>
        <w:t>.</w:t>
      </w:r>
      <w:r w:rsidRPr="001E046B">
        <w:rPr>
          <w:rFonts w:ascii="Sylfaen" w:hAnsi="Sylfaen"/>
        </w:rPr>
        <w:t xml:space="preserve"> </w:t>
      </w:r>
      <w:ins w:id="44" w:author="hugo.suarez" w:date="2009-08-17T19:06:00Z">
        <w:r w:rsidR="006E584D" w:rsidRPr="001E046B">
          <w:rPr>
            <w:rFonts w:ascii="Sylfaen" w:hAnsi="Sylfaen"/>
          </w:rPr>
          <w:t>10.</w:t>
        </w:r>
      </w:ins>
      <w:r w:rsidRPr="001E046B">
        <w:rPr>
          <w:rFonts w:ascii="Sylfaen" w:hAnsi="Sylfaen"/>
        </w:rPr>
        <w:t xml:space="preserve"> A proposta de exclusão do COREH será apresentada à Comissão Permanente do COREH, que deverá notificar a e</w:t>
      </w:r>
      <w:r w:rsidRPr="001E046B">
        <w:rPr>
          <w:rFonts w:ascii="Sylfaen" w:hAnsi="Sylfaen"/>
          <w:rPrChange w:id="45" w:author="hugo.suarez" w:date="2009-08-17T19:08:00Z">
            <w:rPr>
              <w:rFonts w:ascii="Sylfaen" w:hAnsi="Sylfaen"/>
            </w:rPr>
          </w:rPrChange>
        </w:rPr>
        <w:t>ntidade sobre a qual se requer a anulação do registro.</w:t>
      </w:r>
    </w:p>
    <w:p w:rsidR="00726EFB" w:rsidRPr="001E046B" w:rsidRDefault="00726EFB" w:rsidP="00F01A97">
      <w:pPr>
        <w:pStyle w:val="Corpodetexto2"/>
        <w:rPr>
          <w:rFonts w:ascii="Sylfaen" w:hAnsi="Sylfaen"/>
          <w:rPrChange w:id="46" w:author="hugo.suarez" w:date="2009-08-17T19:08:00Z">
            <w:rPr>
              <w:rFonts w:ascii="Sylfaen" w:hAnsi="Sylfaen"/>
            </w:rPr>
          </w:rPrChange>
        </w:rPr>
      </w:pPr>
    </w:p>
    <w:p w:rsidR="00726EFB" w:rsidRPr="001E046B" w:rsidRDefault="00726EFB" w:rsidP="00F01A97">
      <w:pPr>
        <w:pStyle w:val="Corpodetexto2"/>
        <w:rPr>
          <w:rFonts w:ascii="Sylfaen" w:hAnsi="Sylfaen"/>
        </w:rPr>
      </w:pPr>
      <w:r w:rsidRPr="001E046B">
        <w:rPr>
          <w:rFonts w:ascii="Sylfaen" w:hAnsi="Sylfaen"/>
        </w:rPr>
        <w:t xml:space="preserve">Art. </w:t>
      </w:r>
      <w:r w:rsidR="00D769B6" w:rsidRPr="001E046B">
        <w:rPr>
          <w:rFonts w:ascii="Sylfaen" w:hAnsi="Sylfaen"/>
        </w:rPr>
        <w:t>1</w:t>
      </w:r>
      <w:ins w:id="47" w:author="hugo.suarez" w:date="2009-08-17T19:06:00Z">
        <w:r w:rsidR="006E584D" w:rsidRPr="001E046B">
          <w:rPr>
            <w:rFonts w:ascii="Sylfaen" w:hAnsi="Sylfaen"/>
          </w:rPr>
          <w:t>1</w:t>
        </w:r>
      </w:ins>
      <w:r w:rsidR="00D769B6" w:rsidRPr="001E046B">
        <w:rPr>
          <w:rFonts w:ascii="Sylfaen" w:hAnsi="Sylfaen"/>
        </w:rPr>
        <w:t>.</w:t>
      </w:r>
      <w:r w:rsidRPr="001E046B">
        <w:rPr>
          <w:rFonts w:ascii="Sylfaen" w:hAnsi="Sylfaen"/>
        </w:rPr>
        <w:t xml:space="preserve"> O COREH deverá estar disponível na página do CNRH na internet.</w:t>
      </w:r>
    </w:p>
    <w:p w:rsidR="0009355D" w:rsidRPr="00A11E28" w:rsidRDefault="0009355D" w:rsidP="00F01A97">
      <w:pPr>
        <w:jc w:val="both"/>
        <w:rPr>
          <w:rFonts w:ascii="Sylfaen" w:hAnsi="Sylfaen"/>
          <w:lang w:eastAsia="ar-SA"/>
        </w:rPr>
      </w:pPr>
    </w:p>
    <w:p w:rsidR="005754A7" w:rsidRPr="00A11E28" w:rsidRDefault="005754A7" w:rsidP="00F01A97">
      <w:pPr>
        <w:jc w:val="both"/>
        <w:rPr>
          <w:rFonts w:ascii="Sylfaen" w:hAnsi="Sylfaen"/>
          <w:lang w:eastAsia="ar-SA"/>
        </w:rPr>
      </w:pPr>
      <w:r w:rsidRPr="00A11E28">
        <w:rPr>
          <w:rFonts w:ascii="Sylfaen" w:hAnsi="Sylfaen"/>
          <w:lang w:eastAsia="ar-SA"/>
        </w:rPr>
        <w:t>Art. 1</w:t>
      </w:r>
      <w:ins w:id="48" w:author="hugo.suarez" w:date="2009-08-17T19:06:00Z">
        <w:r w:rsidR="006E584D" w:rsidRPr="00A11E28">
          <w:rPr>
            <w:rFonts w:ascii="Sylfaen" w:hAnsi="Sylfaen"/>
            <w:lang w:eastAsia="ar-SA"/>
          </w:rPr>
          <w:t>2</w:t>
        </w:r>
      </w:ins>
      <w:r w:rsidRPr="00A11E28">
        <w:rPr>
          <w:rFonts w:ascii="Sylfaen" w:hAnsi="Sylfaen"/>
          <w:lang w:eastAsia="ar-SA"/>
        </w:rPr>
        <w:t>. Os casos omissos serão deliberados pela Comissão Permanente do COREH.</w:t>
      </w:r>
    </w:p>
    <w:p w:rsidR="005754A7" w:rsidRPr="00A11E28" w:rsidRDefault="005754A7" w:rsidP="00F01A97">
      <w:pPr>
        <w:jc w:val="both"/>
        <w:rPr>
          <w:rFonts w:ascii="Sylfaen" w:hAnsi="Sylfaen"/>
          <w:lang w:eastAsia="ar-SA"/>
        </w:rPr>
      </w:pPr>
    </w:p>
    <w:p w:rsidR="005754A7" w:rsidRPr="00730D35" w:rsidRDefault="00D769B6" w:rsidP="00F01A97">
      <w:pPr>
        <w:rPr>
          <w:rFonts w:ascii="Sylfaen" w:hAnsi="Sylfaen"/>
          <w:lang w:eastAsia="ar-SA"/>
        </w:rPr>
      </w:pPr>
      <w:r w:rsidRPr="00A11E28">
        <w:rPr>
          <w:rFonts w:ascii="Sylfaen" w:hAnsi="Sylfaen"/>
          <w:lang w:eastAsia="ar-SA"/>
        </w:rPr>
        <w:t>Art. 1</w:t>
      </w:r>
      <w:ins w:id="49" w:author="hugo.suarez" w:date="2009-08-17T19:06:00Z">
        <w:r w:rsidR="006E584D" w:rsidRPr="00A11E28">
          <w:rPr>
            <w:rFonts w:ascii="Sylfaen" w:hAnsi="Sylfaen"/>
            <w:lang w:eastAsia="ar-SA"/>
          </w:rPr>
          <w:t>3</w:t>
        </w:r>
      </w:ins>
      <w:r w:rsidR="005754A7" w:rsidRPr="00A11E28">
        <w:rPr>
          <w:rFonts w:ascii="Sylfaen" w:hAnsi="Sylfaen"/>
          <w:lang w:eastAsia="ar-SA"/>
        </w:rPr>
        <w:t>. Esta Resolução entra em vigor na data de sua publicação</w:t>
      </w:r>
      <w:r w:rsidR="001F4532" w:rsidRPr="00A11E28">
        <w:rPr>
          <w:rFonts w:ascii="Sylfaen" w:hAnsi="Sylfaen"/>
          <w:lang w:eastAsia="ar-SA"/>
        </w:rPr>
        <w:t>.</w:t>
      </w:r>
    </w:p>
    <w:p w:rsidR="00B05136" w:rsidRPr="00730D35" w:rsidRDefault="00B05136" w:rsidP="00F01A97">
      <w:pPr>
        <w:jc w:val="center"/>
        <w:rPr>
          <w:rFonts w:ascii="Sylfaen" w:hAnsi="Sylfaen"/>
        </w:rPr>
      </w:pPr>
      <w:r w:rsidRPr="00730D35">
        <w:rPr>
          <w:rFonts w:ascii="Sylfaen" w:hAnsi="Sylfaen"/>
          <w:lang w:eastAsia="ar-SA"/>
        </w:rPr>
        <w:br w:type="page"/>
      </w:r>
      <w:r w:rsidRPr="00730D35">
        <w:rPr>
          <w:rFonts w:ascii="Sylfaen" w:hAnsi="Sylfaen" w:cs="Arial"/>
          <w:sz w:val="20"/>
          <w:szCs w:val="20"/>
        </w:rPr>
        <w:lastRenderedPageBreak/>
        <w:t xml:space="preserve">ANEXO </w:t>
      </w:r>
    </w:p>
    <w:p w:rsidR="00B05136" w:rsidRPr="00730D35" w:rsidRDefault="00B05136" w:rsidP="00F01A97">
      <w:pPr>
        <w:rPr>
          <w:rFonts w:ascii="Sylfaen" w:hAnsi="Sylfaen"/>
        </w:rPr>
      </w:pPr>
    </w:p>
    <w:p w:rsidR="00B05136" w:rsidRPr="00730D35" w:rsidRDefault="00B05136" w:rsidP="00F01A97">
      <w:pPr>
        <w:jc w:val="center"/>
        <w:rPr>
          <w:rFonts w:ascii="Sylfaen" w:hAnsi="Sylfaen"/>
        </w:rPr>
      </w:pPr>
      <w:r w:rsidRPr="00730D35">
        <w:rPr>
          <w:rFonts w:ascii="Sylfaen" w:hAnsi="Sylfaen" w:cs="Arial"/>
          <w:sz w:val="20"/>
          <w:szCs w:val="20"/>
        </w:rPr>
        <w:t xml:space="preserve">FORMULÁRIO PARA CADASTRAMENTO NO CADASTRO NACIONAL DE ORGANIZAÇÕES DE RECURSOS HÍDRICOS </w:t>
      </w:r>
    </w:p>
    <w:p w:rsidR="00B05136" w:rsidRPr="00730D35" w:rsidRDefault="00B05136" w:rsidP="00F01A97">
      <w:pPr>
        <w:rPr>
          <w:rFonts w:ascii="Sylfaen" w:hAnsi="Sylfaen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1"/>
        <w:gridCol w:w="9980"/>
      </w:tblGrid>
      <w:tr w:rsidR="00B05136" w:rsidRPr="00730D35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05136" w:rsidRPr="00730D35" w:rsidRDefault="00B05136" w:rsidP="00F01A97">
            <w:pPr>
              <w:rPr>
                <w:rFonts w:ascii="Sylfaen" w:hAnsi="Sylfaen"/>
              </w:rPr>
            </w:pPr>
          </w:p>
        </w:tc>
      </w:tr>
      <w:tr w:rsidR="00B05136" w:rsidRPr="00730D3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05136" w:rsidRPr="00730D35" w:rsidRDefault="00B05136" w:rsidP="00F01A97">
            <w:pPr>
              <w:rPr>
                <w:rFonts w:ascii="Sylfaen" w:hAnsi="Sylfae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1AB8" w:rsidRDefault="00B05136" w:rsidP="00F01A97">
            <w:pPr>
              <w:rPr>
                <w:ins w:id="50" w:author="hugo.suarez" w:date="2009-08-17T19:26:00Z"/>
                <w:rFonts w:ascii="Sylfaen" w:hAnsi="Sylfaen" w:cs="Arial"/>
                <w:sz w:val="20"/>
                <w:szCs w:val="20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I - IDENTIFICAÇÃO </w:t>
            </w:r>
          </w:p>
          <w:p w:rsidR="00B05136" w:rsidRPr="00730D35" w:rsidRDefault="00B05136" w:rsidP="00F01A97">
            <w:pPr>
              <w:numPr>
                <w:ins w:id="51" w:author="hugo.suarez" w:date="2009-08-17T19:26:00Z"/>
              </w:numPr>
              <w:rPr>
                <w:rFonts w:ascii="Sylfaen" w:hAnsi="Sylfaen" w:cs="Arial"/>
                <w:sz w:val="20"/>
                <w:szCs w:val="20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RAZÃO SOCIAL_________________________________ SIGLA ____________________ </w:t>
            </w:r>
          </w:p>
          <w:p w:rsidR="00B05136" w:rsidRPr="00730D35" w:rsidRDefault="00B05136" w:rsidP="00F01A97">
            <w:pPr>
              <w:rPr>
                <w:rFonts w:ascii="Sylfaen" w:hAnsi="Sylfaen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ESTRUTURA LEGAL_______________________________________________________ </w:t>
            </w:r>
          </w:p>
        </w:tc>
      </w:tr>
      <w:tr w:rsidR="00B05136" w:rsidRPr="00730D3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05136" w:rsidRPr="00730D35" w:rsidRDefault="00B05136" w:rsidP="00F01A97">
            <w:pPr>
              <w:rPr>
                <w:rFonts w:ascii="Sylfaen" w:hAnsi="Sylfae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1AB8" w:rsidRDefault="00B05136" w:rsidP="00F01A97">
            <w:pPr>
              <w:rPr>
                <w:ins w:id="52" w:author="hugo.suarez" w:date="2009-08-17T19:26:00Z"/>
                <w:rFonts w:ascii="Sylfaen" w:hAnsi="Sylfaen" w:cs="Arial"/>
                <w:sz w:val="20"/>
                <w:szCs w:val="20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II - ENDEREÇO </w:t>
            </w:r>
          </w:p>
          <w:p w:rsidR="00B05136" w:rsidRPr="00730D35" w:rsidRDefault="00B05136" w:rsidP="00F01A97">
            <w:pPr>
              <w:numPr>
                <w:ins w:id="53" w:author="hugo.suarez" w:date="2009-08-17T19:26:00Z"/>
              </w:numPr>
              <w:rPr>
                <w:rFonts w:ascii="Sylfaen" w:hAnsi="Sylfaen" w:cs="Arial"/>
                <w:sz w:val="20"/>
                <w:szCs w:val="20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RUA ______________________ BAIRRO________________ MUNICÍPIO ____________ UF______ CEP__________ FONE_____________ FAX________________ CAIXA POSTAL______ </w:t>
            </w:r>
          </w:p>
          <w:p w:rsidR="00B05136" w:rsidRPr="00730D35" w:rsidRDefault="00B05136" w:rsidP="00F01A97">
            <w:pPr>
              <w:rPr>
                <w:rFonts w:ascii="Sylfaen" w:hAnsi="Sylfaen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E-MAIL____________________________________ PÁGINA NA INTERNET________________________________ </w:t>
            </w:r>
          </w:p>
        </w:tc>
      </w:tr>
      <w:tr w:rsidR="00B05136" w:rsidRPr="00730D3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05136" w:rsidRPr="00730D35" w:rsidRDefault="00B05136" w:rsidP="00F01A97">
            <w:pPr>
              <w:rPr>
                <w:rFonts w:ascii="Sylfaen" w:hAnsi="Sylfae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A1AB8" w:rsidRDefault="00B05136" w:rsidP="00F01A97">
            <w:pPr>
              <w:rPr>
                <w:ins w:id="54" w:author="hugo.suarez" w:date="2009-08-17T19:26:00Z"/>
                <w:rFonts w:ascii="Sylfaen" w:hAnsi="Sylfaen" w:cs="Arial"/>
                <w:sz w:val="20"/>
                <w:szCs w:val="20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III - REGISTRO DATA DA FUNDAÇÃO ______/______/______ </w:t>
            </w:r>
          </w:p>
          <w:p w:rsidR="00CA1AB8" w:rsidRDefault="00B05136" w:rsidP="00F01A97">
            <w:pPr>
              <w:numPr>
                <w:ins w:id="55" w:author="hugo.suarez" w:date="2009-08-17T19:26:00Z"/>
              </w:numPr>
              <w:rPr>
                <w:ins w:id="56" w:author="hugo.suarez" w:date="2009-08-17T19:26:00Z"/>
                <w:rFonts w:ascii="Sylfaen" w:hAnsi="Sylfaen" w:cs="Arial"/>
                <w:sz w:val="20"/>
                <w:szCs w:val="20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NºCGC___________________________ </w:t>
            </w:r>
          </w:p>
          <w:p w:rsidR="00B05136" w:rsidRPr="00730D35" w:rsidRDefault="00B05136" w:rsidP="00F01A97">
            <w:pPr>
              <w:numPr>
                <w:ins w:id="57" w:author="hugo.suarez" w:date="2009-08-17T19:26:00Z"/>
              </w:numPr>
              <w:rPr>
                <w:rFonts w:ascii="Sylfaen" w:hAnsi="Sylfaen" w:cs="Arial"/>
                <w:sz w:val="20"/>
                <w:szCs w:val="20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Nº E DATA DO REGISTRO DE CONSTITUIÇÃO _______________________________ </w:t>
            </w:r>
          </w:p>
          <w:p w:rsidR="00B05136" w:rsidRPr="00730D35" w:rsidRDefault="00B05136" w:rsidP="00F01A97">
            <w:pPr>
              <w:rPr>
                <w:rFonts w:ascii="Sylfaen" w:hAnsi="Sylfaen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Nº E DATA DO REGISTRO DO ESTATUTO ____________________________________ </w:t>
            </w:r>
          </w:p>
        </w:tc>
      </w:tr>
      <w:tr w:rsidR="00B05136" w:rsidRPr="00730D3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05136" w:rsidRPr="00730D35" w:rsidRDefault="00B05136" w:rsidP="00F01A97">
            <w:pPr>
              <w:rPr>
                <w:rFonts w:ascii="Sylfaen" w:hAnsi="Sylfae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05136" w:rsidRDefault="00B05136" w:rsidP="00F01A97">
            <w:pPr>
              <w:rPr>
                <w:ins w:id="58" w:author="Samuel" w:date="2009-08-11T17:07:00Z"/>
                <w:rFonts w:ascii="Sylfaen" w:hAnsi="Sylfaen" w:cs="Arial"/>
                <w:sz w:val="20"/>
                <w:szCs w:val="20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IV - OBJETIVO E FINALIDADE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</w:t>
            </w:r>
          </w:p>
          <w:p w:rsidR="009E0981" w:rsidRPr="00730D35" w:rsidRDefault="009E0981" w:rsidP="00F01A97">
            <w:pPr>
              <w:rPr>
                <w:rFonts w:ascii="Sylfaen" w:hAnsi="Sylfaen"/>
              </w:rPr>
            </w:pPr>
          </w:p>
        </w:tc>
      </w:tr>
      <w:tr w:rsidR="00CF3F8A" w:rsidRPr="00730D35">
        <w:trPr>
          <w:tblCellSpacing w:w="15" w:type="dxa"/>
          <w:ins w:id="59" w:author="hugo.suarez" w:date="2009-08-17T19:24:00Z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F3F8A" w:rsidRPr="00730D35" w:rsidRDefault="00CF3F8A" w:rsidP="00F01A97">
            <w:pPr>
              <w:rPr>
                <w:ins w:id="60" w:author="hugo.suarez" w:date="2009-08-17T19:24:00Z"/>
                <w:rFonts w:ascii="Sylfaen" w:hAnsi="Sylfae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F3F8A" w:rsidRDefault="00CF3F8A" w:rsidP="002C75C9">
            <w:pPr>
              <w:numPr>
                <w:ins w:id="61" w:author="hugo.suarez" w:date="2009-08-17T19:24:00Z"/>
              </w:numPr>
              <w:rPr>
                <w:ins w:id="62" w:author="hugo.suarez" w:date="2009-08-17T19:25:00Z"/>
                <w:rFonts w:ascii="Sylfaen" w:hAnsi="Sylfaen" w:cs="Arial"/>
                <w:sz w:val="20"/>
                <w:szCs w:val="20"/>
              </w:rPr>
            </w:pPr>
            <w:ins w:id="63" w:author="hugo.suarez" w:date="2009-08-17T19:24:00Z">
              <w:r w:rsidRPr="00730D35">
                <w:rPr>
                  <w:rFonts w:ascii="Sylfaen" w:hAnsi="Sylfaen" w:cs="Arial"/>
                  <w:sz w:val="20"/>
                  <w:szCs w:val="20"/>
                </w:rPr>
                <w:t xml:space="preserve">V </w:t>
              </w:r>
            </w:ins>
            <w:ins w:id="64" w:author="hugo.suarez" w:date="2009-08-17T19:25:00Z">
              <w:r>
                <w:rPr>
                  <w:rFonts w:ascii="Sylfaen" w:hAnsi="Sylfaen" w:cs="Arial"/>
                  <w:sz w:val="20"/>
                  <w:szCs w:val="20"/>
                </w:rPr>
                <w:t>-</w:t>
              </w:r>
            </w:ins>
            <w:ins w:id="65" w:author="hugo.suarez" w:date="2009-08-17T19:24:00Z">
              <w:r w:rsidRPr="00730D35">
                <w:rPr>
                  <w:rFonts w:ascii="Sylfaen" w:hAnsi="Sylfaen" w:cs="Arial"/>
                  <w:sz w:val="20"/>
                  <w:szCs w:val="20"/>
                </w:rPr>
                <w:t xml:space="preserve"> </w:t>
              </w:r>
            </w:ins>
            <w:ins w:id="66" w:author="hugo.suarez" w:date="2009-08-17T19:25:00Z">
              <w:r>
                <w:rPr>
                  <w:rFonts w:ascii="Sylfaen" w:hAnsi="Sylfaen" w:cs="Arial"/>
                  <w:sz w:val="20"/>
                  <w:szCs w:val="20"/>
                </w:rPr>
                <w:t>PRINCIPAIS ATIVIDADES DESENVOLVIDAS NO ÚLTIM</w:t>
              </w:r>
            </w:ins>
            <w:ins w:id="67" w:author="hugo.suarez" w:date="2009-08-17T19:26:00Z">
              <w:r>
                <w:rPr>
                  <w:rFonts w:ascii="Sylfaen" w:hAnsi="Sylfaen" w:cs="Arial"/>
                  <w:sz w:val="20"/>
                  <w:szCs w:val="20"/>
                </w:rPr>
                <w:t>O</w:t>
              </w:r>
            </w:ins>
            <w:ins w:id="68" w:author="hugo.suarez" w:date="2009-08-17T19:25:00Z">
              <w:r>
                <w:rPr>
                  <w:rFonts w:ascii="Sylfaen" w:hAnsi="Sylfaen" w:cs="Arial"/>
                  <w:sz w:val="20"/>
                  <w:szCs w:val="20"/>
                </w:rPr>
                <w:t xml:space="preserve"> ANO E ORIGEM DOS RESPECTIVOS RECURSOS FINANCEIROS</w:t>
              </w:r>
            </w:ins>
          </w:p>
          <w:p w:rsidR="00CF3F8A" w:rsidRDefault="00CF3F8A" w:rsidP="002C75C9">
            <w:pPr>
              <w:numPr>
                <w:ins w:id="69" w:author="hugo.suarez" w:date="2009-08-17T19:26:00Z"/>
              </w:numPr>
              <w:rPr>
                <w:ins w:id="70" w:author="hugo.suarez" w:date="2009-08-17T19:24:00Z"/>
                <w:rFonts w:ascii="Sylfaen" w:hAnsi="Sylfaen" w:cs="Arial"/>
                <w:sz w:val="20"/>
                <w:szCs w:val="20"/>
              </w:rPr>
            </w:pPr>
            <w:ins w:id="71" w:author="hugo.suarez" w:date="2009-08-17T19:24:00Z">
              <w:r w:rsidRPr="00730D35">
                <w:rPr>
                  <w:rFonts w:ascii="Sylfaen" w:hAnsi="Sylfaen" w:cs="Arial"/>
                  <w:sz w:val="20"/>
                  <w:szCs w:val="20"/>
                </w:rPr>
                <w:t xml:space="preserve">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</w:t>
              </w:r>
            </w:ins>
          </w:p>
          <w:p w:rsidR="00CF3F8A" w:rsidRPr="00730D35" w:rsidRDefault="00CF3F8A" w:rsidP="00F01A97">
            <w:pPr>
              <w:rPr>
                <w:ins w:id="72" w:author="hugo.suarez" w:date="2009-08-17T19:24:00Z"/>
                <w:rFonts w:ascii="Sylfaen" w:hAnsi="Sylfaen" w:cs="Arial"/>
                <w:sz w:val="20"/>
                <w:szCs w:val="20"/>
              </w:rPr>
            </w:pPr>
          </w:p>
        </w:tc>
      </w:tr>
      <w:tr w:rsidR="00CF3F8A" w:rsidRPr="00730D3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F3F8A" w:rsidRPr="00730D35" w:rsidRDefault="00CF3F8A" w:rsidP="00F01A97">
            <w:pPr>
              <w:rPr>
                <w:rFonts w:ascii="Sylfaen" w:hAnsi="Sylfae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F3F8A" w:rsidRPr="00730D35" w:rsidRDefault="00CF3F8A" w:rsidP="00F01A97">
            <w:pPr>
              <w:rPr>
                <w:rFonts w:ascii="Sylfaen" w:hAnsi="Sylfaen" w:cs="Arial"/>
                <w:sz w:val="20"/>
                <w:szCs w:val="20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>V</w:t>
            </w:r>
            <w:ins w:id="73" w:author="Samuel" w:date="2009-08-11T17:07:00Z">
              <w:r>
                <w:rPr>
                  <w:rFonts w:ascii="Sylfaen" w:hAnsi="Sylfaen" w:cs="Arial"/>
                  <w:sz w:val="20"/>
                  <w:szCs w:val="20"/>
                </w:rPr>
                <w:t>I</w:t>
              </w:r>
            </w:ins>
            <w:r w:rsidRPr="00730D35">
              <w:rPr>
                <w:rFonts w:ascii="Sylfaen" w:hAnsi="Sylfaen" w:cs="Arial"/>
                <w:sz w:val="20"/>
                <w:szCs w:val="20"/>
              </w:rPr>
              <w:t xml:space="preserve"> - </w:t>
            </w:r>
            <w:proofErr w:type="gramStart"/>
            <w:r w:rsidRPr="00730D35">
              <w:rPr>
                <w:rFonts w:ascii="Sylfaen" w:hAnsi="Sylfaen" w:cs="Arial"/>
                <w:sz w:val="20"/>
                <w:szCs w:val="20"/>
              </w:rPr>
              <w:t>RESPONSÁVEL(</w:t>
            </w:r>
            <w:proofErr w:type="gramEnd"/>
            <w:r w:rsidRPr="00730D35">
              <w:rPr>
                <w:rFonts w:ascii="Sylfaen" w:hAnsi="Sylfaen" w:cs="Arial"/>
                <w:sz w:val="20"/>
                <w:szCs w:val="20"/>
              </w:rPr>
              <w:t xml:space="preserve">EIS) LEGAL(IS) PELA ENTIDADE </w:t>
            </w:r>
          </w:p>
          <w:p w:rsidR="00CF3F8A" w:rsidRPr="00730D35" w:rsidRDefault="00CF3F8A" w:rsidP="00F01A97">
            <w:pPr>
              <w:rPr>
                <w:rFonts w:ascii="Sylfaen" w:hAnsi="Sylfaen"/>
              </w:rPr>
            </w:pPr>
            <w:r w:rsidRPr="00730D35">
              <w:rPr>
                <w:rFonts w:ascii="Sylfaen" w:hAnsi="Sylfaen" w:cs="Arial"/>
                <w:sz w:val="20"/>
                <w:szCs w:val="20"/>
              </w:rPr>
              <w:t xml:space="preserve">NOME _______________________________________ CARGO _____________________ END./FONE________________________ DATA E ASSINATURA___________________ </w:t>
            </w:r>
          </w:p>
        </w:tc>
      </w:tr>
    </w:tbl>
    <w:p w:rsidR="00B05136" w:rsidRPr="00730D35" w:rsidRDefault="00B05136" w:rsidP="00F01A97">
      <w:pPr>
        <w:pStyle w:val="NormalWeb"/>
        <w:spacing w:before="0" w:beforeAutospacing="0" w:after="0" w:afterAutospacing="0"/>
        <w:jc w:val="center"/>
        <w:rPr>
          <w:rFonts w:ascii="Sylfaen" w:hAnsi="Sylfaen"/>
        </w:rPr>
      </w:pPr>
      <w:r w:rsidRPr="00730D35">
        <w:rPr>
          <w:rFonts w:ascii="Sylfaen" w:hAnsi="Sylfaen"/>
        </w:rPr>
        <w:t> </w:t>
      </w:r>
    </w:p>
    <w:p w:rsidR="00B05136" w:rsidRPr="00730D35" w:rsidRDefault="00B05136" w:rsidP="00F01A97">
      <w:pPr>
        <w:rPr>
          <w:rFonts w:ascii="Sylfaen" w:hAnsi="Sylfaen"/>
        </w:rPr>
      </w:pPr>
    </w:p>
    <w:sectPr w:rsidR="00B05136" w:rsidRPr="00730D35" w:rsidSect="00547EA1">
      <w:headerReference w:type="default" r:id="rId7"/>
      <w:footerReference w:type="default" r:id="rId8"/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5C9" w:rsidRDefault="002C75C9">
      <w:r>
        <w:separator/>
      </w:r>
    </w:p>
  </w:endnote>
  <w:endnote w:type="continuationSeparator" w:id="0">
    <w:p w:rsidR="002C75C9" w:rsidRDefault="002C7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D36" w:rsidRPr="00AF1E4F" w:rsidRDefault="00233D36" w:rsidP="00AF1E4F">
    <w:pPr>
      <w:pStyle w:val="Rodap"/>
      <w:jc w:val="right"/>
      <w:rPr>
        <w:rFonts w:ascii="Sylfaen" w:hAnsi="Sylfaen"/>
      </w:rPr>
    </w:pPr>
    <w:r w:rsidRPr="00AF1E4F">
      <w:rPr>
        <w:rStyle w:val="Nmerodepgina"/>
        <w:rFonts w:ascii="Sylfaen" w:hAnsi="Sylfaen"/>
        <w:b/>
      </w:rPr>
      <w:fldChar w:fldCharType="begin"/>
    </w:r>
    <w:r w:rsidRPr="00AF1E4F">
      <w:rPr>
        <w:rStyle w:val="Nmerodepgina"/>
        <w:rFonts w:ascii="Sylfaen" w:hAnsi="Sylfaen"/>
        <w:b/>
      </w:rPr>
      <w:instrText xml:space="preserve"> PAGE </w:instrText>
    </w:r>
    <w:r w:rsidRPr="00AF1E4F">
      <w:rPr>
        <w:rStyle w:val="Nmerodepgina"/>
        <w:rFonts w:ascii="Sylfaen" w:hAnsi="Sylfaen"/>
        <w:b/>
      </w:rPr>
      <w:fldChar w:fldCharType="separate"/>
    </w:r>
    <w:r w:rsidR="00C93B8C">
      <w:rPr>
        <w:rStyle w:val="Nmerodepgina"/>
        <w:rFonts w:ascii="Sylfaen" w:hAnsi="Sylfaen"/>
        <w:b/>
        <w:noProof/>
      </w:rPr>
      <w:t>1</w:t>
    </w:r>
    <w:r w:rsidRPr="00AF1E4F">
      <w:rPr>
        <w:rStyle w:val="Nmerodepgina"/>
        <w:rFonts w:ascii="Sylfaen" w:hAnsi="Sylfaen"/>
        <w:b/>
      </w:rPr>
      <w:fldChar w:fldCharType="end"/>
    </w:r>
    <w:r>
      <w:rPr>
        <w:rStyle w:val="Nmerodepgina"/>
        <w:rFonts w:ascii="Sylfaen" w:hAnsi="Sylfaen"/>
        <w:sz w:val="20"/>
        <w:szCs w:val="20"/>
      </w:rPr>
      <w:t>/3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5C9" w:rsidRDefault="002C75C9">
      <w:r>
        <w:separator/>
      </w:r>
    </w:p>
  </w:footnote>
  <w:footnote w:type="continuationSeparator" w:id="0">
    <w:p w:rsidR="002C75C9" w:rsidRDefault="002C75C9">
      <w:r>
        <w:continuationSeparator/>
      </w:r>
    </w:p>
  </w:footnote>
  <w:footnote w:id="1">
    <w:p w:rsidR="00233D36" w:rsidRPr="008F2253" w:rsidRDefault="00233D36">
      <w:pPr>
        <w:pStyle w:val="Textodenotaderodap"/>
        <w:rPr>
          <w:rFonts w:ascii="Sylfaen" w:hAnsi="Sylfaen"/>
        </w:rPr>
      </w:pPr>
      <w:r w:rsidRPr="008F2253">
        <w:rPr>
          <w:rStyle w:val="Refdenotaderodap"/>
          <w:rFonts w:ascii="Sylfaen" w:hAnsi="Sylfaen"/>
        </w:rPr>
        <w:footnoteRef/>
      </w:r>
      <w:r w:rsidRPr="008F2253">
        <w:rPr>
          <w:rFonts w:ascii="Sylfaen" w:hAnsi="Sylfaen"/>
        </w:rPr>
        <w:t xml:space="preserve"> </w:t>
      </w:r>
      <w:r w:rsidRPr="008F2253">
        <w:rPr>
          <w:rFonts w:ascii="Sylfaen" w:hAnsi="Sylfaen"/>
          <w:b/>
        </w:rPr>
        <w:t>Art. 48.</w:t>
      </w:r>
      <w:r w:rsidRPr="008F2253">
        <w:rPr>
          <w:rFonts w:ascii="Sylfaen" w:hAnsi="Sylfaen"/>
        </w:rPr>
        <w:t xml:space="preserve"> Para integrar o Sistema Nacional de Recursos Hídricos, as organizações civis de recursos hídricos devem ser legalmente constituídas.</w:t>
      </w:r>
    </w:p>
    <w:p w:rsidR="00233D36" w:rsidRPr="008F2253" w:rsidRDefault="00233D36">
      <w:pPr>
        <w:pStyle w:val="Textodenotaderodap"/>
        <w:rPr>
          <w:rFonts w:ascii="Sylfaen" w:hAnsi="Sylfaen"/>
        </w:rPr>
      </w:pPr>
    </w:p>
  </w:footnote>
  <w:footnote w:id="2">
    <w:p w:rsidR="00233D36" w:rsidRPr="00974518" w:rsidRDefault="00233D36" w:rsidP="008F2253">
      <w:pPr>
        <w:pStyle w:val="Recuodecorpodetexto"/>
        <w:spacing w:line="240" w:lineRule="exact"/>
        <w:ind w:left="0"/>
        <w:jc w:val="both"/>
        <w:rPr>
          <w:rFonts w:ascii="Sylfaen" w:hAnsi="Sylfaen"/>
          <w:sz w:val="20"/>
          <w:szCs w:val="20"/>
        </w:rPr>
      </w:pPr>
      <w:r w:rsidRPr="008F2253">
        <w:rPr>
          <w:rStyle w:val="Refdenotaderodap"/>
          <w:rFonts w:ascii="Sylfaen" w:hAnsi="Sylfaen"/>
        </w:rPr>
        <w:footnoteRef/>
      </w:r>
      <w:r w:rsidRPr="008F2253">
        <w:rPr>
          <w:rFonts w:ascii="Sylfaen" w:hAnsi="Sylfaen"/>
        </w:rPr>
        <w:t xml:space="preserve"> </w:t>
      </w:r>
      <w:r w:rsidRPr="008F2253">
        <w:rPr>
          <w:rFonts w:ascii="Sylfaen" w:hAnsi="Sylfaen"/>
          <w:b/>
          <w:sz w:val="20"/>
          <w:szCs w:val="20"/>
        </w:rPr>
        <w:t>Art</w:t>
      </w:r>
      <w:r w:rsidRPr="00974518">
        <w:rPr>
          <w:rFonts w:ascii="Sylfaen" w:hAnsi="Sylfaen"/>
          <w:b/>
          <w:sz w:val="20"/>
          <w:szCs w:val="20"/>
        </w:rPr>
        <w:t>. 5</w:t>
      </w:r>
      <w:r w:rsidRPr="00974518">
        <w:rPr>
          <w:rFonts w:ascii="Sylfaen" w:hAnsi="Sylfaen"/>
          <w:b/>
          <w:bCs/>
          <w:strike/>
          <w:sz w:val="20"/>
          <w:szCs w:val="20"/>
        </w:rPr>
        <w:t>º</w:t>
      </w:r>
      <w:r w:rsidRPr="00974518">
        <w:rPr>
          <w:rFonts w:ascii="Sylfaen" w:hAnsi="Sylfaen"/>
          <w:sz w:val="20"/>
          <w:szCs w:val="20"/>
        </w:rPr>
        <w:t xml:space="preserve"> Para os fins de representação no âmbito do CNRH</w:t>
      </w:r>
      <w:proofErr w:type="gramStart"/>
      <w:r w:rsidRPr="00974518">
        <w:rPr>
          <w:rFonts w:ascii="Sylfaen" w:hAnsi="Sylfaen"/>
          <w:sz w:val="20"/>
          <w:szCs w:val="20"/>
        </w:rPr>
        <w:t>, são</w:t>
      </w:r>
      <w:proofErr w:type="gramEnd"/>
      <w:r w:rsidRPr="00974518">
        <w:rPr>
          <w:rFonts w:ascii="Sylfaen" w:hAnsi="Sylfaen"/>
          <w:sz w:val="20"/>
          <w:szCs w:val="20"/>
        </w:rPr>
        <w:t xml:space="preserve"> reconhecidas como organizações civis de recursos hídricos entidades sem fins lucrativos em cujos objetivos sociais, previstos em seus estatutos, conste ao menos uma das seguintes atividades e atribuições: </w:t>
      </w:r>
    </w:p>
    <w:p w:rsidR="00233D36" w:rsidRPr="00974518" w:rsidRDefault="00233D36" w:rsidP="00974518">
      <w:pPr>
        <w:pStyle w:val="Recuodecorpodetexto"/>
        <w:spacing w:line="240" w:lineRule="exact"/>
        <w:ind w:left="0" w:firstLine="1440"/>
        <w:jc w:val="both"/>
        <w:rPr>
          <w:rFonts w:ascii="Sylfaen" w:hAnsi="Sylfaen"/>
          <w:sz w:val="20"/>
          <w:szCs w:val="20"/>
        </w:rPr>
      </w:pPr>
      <w:r w:rsidRPr="00974518">
        <w:rPr>
          <w:rFonts w:ascii="Sylfaen" w:hAnsi="Sylfaen"/>
          <w:sz w:val="20"/>
          <w:szCs w:val="20"/>
        </w:rPr>
        <w:t xml:space="preserve">I </w:t>
      </w:r>
      <w:r>
        <w:rPr>
          <w:rFonts w:ascii="Sylfaen" w:hAnsi="Sylfaen"/>
          <w:sz w:val="20"/>
          <w:szCs w:val="20"/>
        </w:rPr>
        <w:t xml:space="preserve">– </w:t>
      </w:r>
      <w:r w:rsidRPr="00974518">
        <w:rPr>
          <w:rFonts w:ascii="Sylfaen" w:hAnsi="Sylfaen"/>
          <w:sz w:val="20"/>
          <w:szCs w:val="20"/>
        </w:rPr>
        <w:t>defesa, preservação e conservação de recursos hídricos;</w:t>
      </w:r>
    </w:p>
    <w:p w:rsidR="00233D36" w:rsidRPr="00974518" w:rsidRDefault="00233D36" w:rsidP="00974518">
      <w:pPr>
        <w:pStyle w:val="Recuodecorpodetexto"/>
        <w:spacing w:line="240" w:lineRule="exact"/>
        <w:ind w:left="0" w:firstLine="1440"/>
        <w:jc w:val="both"/>
        <w:rPr>
          <w:rFonts w:ascii="Sylfaen" w:hAnsi="Sylfaen"/>
          <w:sz w:val="20"/>
          <w:szCs w:val="20"/>
        </w:rPr>
      </w:pPr>
      <w:r w:rsidRPr="00974518">
        <w:rPr>
          <w:rFonts w:ascii="Sylfaen" w:hAnsi="Sylfaen"/>
          <w:sz w:val="20"/>
          <w:szCs w:val="20"/>
        </w:rPr>
        <w:t xml:space="preserve">II </w:t>
      </w:r>
      <w:r>
        <w:rPr>
          <w:rFonts w:ascii="Sylfaen" w:hAnsi="Sylfaen"/>
          <w:sz w:val="20"/>
          <w:szCs w:val="20"/>
        </w:rPr>
        <w:t>–</w:t>
      </w:r>
      <w:proofErr w:type="gramStart"/>
      <w:r>
        <w:rPr>
          <w:rFonts w:ascii="Sylfaen" w:hAnsi="Sylfaen"/>
          <w:sz w:val="20"/>
          <w:szCs w:val="20"/>
        </w:rPr>
        <w:t xml:space="preserve"> </w:t>
      </w:r>
      <w:r w:rsidRPr="00974518">
        <w:rPr>
          <w:rFonts w:ascii="Sylfaen" w:hAnsi="Sylfaen"/>
          <w:sz w:val="20"/>
          <w:szCs w:val="20"/>
        </w:rPr>
        <w:t xml:space="preserve"> </w:t>
      </w:r>
      <w:proofErr w:type="gramEnd"/>
      <w:r w:rsidRPr="00974518">
        <w:rPr>
          <w:rFonts w:ascii="Sylfaen" w:hAnsi="Sylfaen"/>
          <w:sz w:val="20"/>
          <w:szCs w:val="20"/>
        </w:rPr>
        <w:t>promoção do desenvolvimento sustentável;</w:t>
      </w:r>
    </w:p>
    <w:p w:rsidR="00233D36" w:rsidRPr="00974518" w:rsidRDefault="00233D36" w:rsidP="00974518">
      <w:pPr>
        <w:pStyle w:val="Recuodecorpodetexto"/>
        <w:spacing w:line="240" w:lineRule="exact"/>
        <w:ind w:left="0" w:firstLine="1440"/>
        <w:jc w:val="both"/>
        <w:rPr>
          <w:rFonts w:ascii="Sylfaen" w:hAnsi="Sylfaen"/>
          <w:sz w:val="20"/>
          <w:szCs w:val="20"/>
        </w:rPr>
      </w:pPr>
      <w:r w:rsidRPr="00974518">
        <w:rPr>
          <w:rFonts w:ascii="Sylfaen" w:hAnsi="Sylfaen"/>
          <w:sz w:val="20"/>
          <w:szCs w:val="20"/>
        </w:rPr>
        <w:t xml:space="preserve">III </w:t>
      </w:r>
      <w:r>
        <w:rPr>
          <w:rFonts w:ascii="Sylfaen" w:hAnsi="Sylfaen"/>
          <w:sz w:val="20"/>
          <w:szCs w:val="20"/>
        </w:rPr>
        <w:t>– pr</w:t>
      </w:r>
      <w:r w:rsidRPr="00974518">
        <w:rPr>
          <w:rFonts w:ascii="Sylfaen" w:hAnsi="Sylfaen"/>
          <w:sz w:val="20"/>
          <w:szCs w:val="20"/>
        </w:rPr>
        <w:t xml:space="preserve">odução e divulgação de informações, desenvolvimento de conhecimento e de tecnologias para o uso racional de recursos hídricos; </w:t>
      </w:r>
    </w:p>
    <w:p w:rsidR="00233D36" w:rsidRPr="00974518" w:rsidRDefault="00233D36" w:rsidP="00974518">
      <w:pPr>
        <w:pStyle w:val="Recuodecorpodetexto"/>
        <w:spacing w:line="240" w:lineRule="exact"/>
        <w:ind w:left="0" w:firstLine="1440"/>
        <w:jc w:val="both"/>
        <w:rPr>
          <w:rFonts w:ascii="Sylfaen" w:hAnsi="Sylfaen"/>
          <w:sz w:val="20"/>
          <w:szCs w:val="20"/>
        </w:rPr>
      </w:pPr>
      <w:r w:rsidRPr="00974518">
        <w:rPr>
          <w:rFonts w:ascii="Sylfaen" w:hAnsi="Sylfaen"/>
          <w:sz w:val="20"/>
          <w:szCs w:val="20"/>
        </w:rPr>
        <w:t xml:space="preserve">IV </w:t>
      </w:r>
      <w:r>
        <w:rPr>
          <w:rFonts w:ascii="Sylfaen" w:hAnsi="Sylfaen"/>
          <w:sz w:val="20"/>
          <w:szCs w:val="20"/>
        </w:rPr>
        <w:t xml:space="preserve">– </w:t>
      </w:r>
      <w:r w:rsidRPr="00974518">
        <w:rPr>
          <w:rFonts w:ascii="Sylfaen" w:hAnsi="Sylfaen"/>
          <w:sz w:val="20"/>
          <w:szCs w:val="20"/>
        </w:rPr>
        <w:t>defesa de interesses difusos e coletivos da sociedade relacionados com recursos hídricos.</w:t>
      </w:r>
    </w:p>
    <w:p w:rsidR="00233D36" w:rsidRPr="00974518" w:rsidRDefault="00233D36" w:rsidP="00974518">
      <w:pPr>
        <w:pStyle w:val="Recuodecorpodetexto"/>
        <w:spacing w:line="240" w:lineRule="exact"/>
        <w:ind w:left="0" w:firstLine="1440"/>
        <w:jc w:val="both"/>
        <w:rPr>
          <w:rFonts w:ascii="Sylfaen" w:hAnsi="Sylfaen"/>
          <w:sz w:val="20"/>
          <w:szCs w:val="20"/>
        </w:rPr>
      </w:pPr>
      <w:r w:rsidRPr="00974518">
        <w:rPr>
          <w:rFonts w:ascii="Sylfaen" w:hAnsi="Sylfaen"/>
          <w:sz w:val="20"/>
          <w:szCs w:val="20"/>
        </w:rPr>
        <w:t>§ 1</w:t>
      </w:r>
      <w:r>
        <w:rPr>
          <w:rFonts w:ascii="Sylfaen" w:hAnsi="Sylfaen"/>
          <w:bCs/>
          <w:strike/>
          <w:sz w:val="20"/>
          <w:szCs w:val="20"/>
        </w:rPr>
        <w:t>º</w:t>
      </w:r>
      <w:r w:rsidRPr="00974518">
        <w:rPr>
          <w:rFonts w:ascii="Sylfaen" w:hAnsi="Sylfaen"/>
          <w:sz w:val="20"/>
          <w:szCs w:val="20"/>
        </w:rPr>
        <w:t xml:space="preserve"> A representação do segmento Organizações Civis dar-se-á por meio de instituições de expressão nacional ou regional.</w:t>
      </w:r>
    </w:p>
    <w:p w:rsidR="00233D36" w:rsidRPr="00974518" w:rsidRDefault="00233D36" w:rsidP="00974518">
      <w:pPr>
        <w:pStyle w:val="Recuodecorpodetexto"/>
        <w:spacing w:line="240" w:lineRule="exact"/>
        <w:ind w:left="0" w:firstLine="1440"/>
        <w:jc w:val="both"/>
        <w:rPr>
          <w:rFonts w:ascii="Sylfaen" w:hAnsi="Sylfaen"/>
          <w:sz w:val="20"/>
          <w:szCs w:val="20"/>
        </w:rPr>
      </w:pPr>
      <w:r w:rsidRPr="00974518">
        <w:rPr>
          <w:rFonts w:ascii="Sylfaen" w:hAnsi="Sylfaen"/>
          <w:sz w:val="20"/>
          <w:szCs w:val="20"/>
        </w:rPr>
        <w:t>§ 2</w:t>
      </w:r>
      <w:r>
        <w:rPr>
          <w:rFonts w:ascii="Sylfaen" w:hAnsi="Sylfaen"/>
          <w:bCs/>
          <w:strike/>
          <w:sz w:val="20"/>
          <w:szCs w:val="20"/>
        </w:rPr>
        <w:t>º</w:t>
      </w:r>
      <w:r w:rsidRPr="00974518">
        <w:rPr>
          <w:rFonts w:ascii="Sylfaen" w:hAnsi="Sylfaen"/>
          <w:sz w:val="20"/>
          <w:szCs w:val="20"/>
        </w:rPr>
        <w:t xml:space="preserve"> O requisito de não ter fim lucrativo não se aplica a organizações de ensino e pesquisa.</w:t>
      </w:r>
    </w:p>
    <w:p w:rsidR="00233D36" w:rsidRDefault="00233D36">
      <w:pPr>
        <w:pStyle w:val="Textodenotaderodap"/>
      </w:pPr>
    </w:p>
  </w:footnote>
  <w:footnote w:id="3">
    <w:p w:rsidR="00233D36" w:rsidRPr="008E5340" w:rsidRDefault="00233D3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8E5340">
        <w:rPr>
          <w:rFonts w:ascii="Sylfaen" w:hAnsi="Sylfaen"/>
        </w:rPr>
        <w:t>D</w:t>
      </w:r>
      <w:r>
        <w:rPr>
          <w:rFonts w:ascii="Sylfaen" w:hAnsi="Sylfaen"/>
        </w:rPr>
        <w:t xml:space="preserve">ecreto nº </w:t>
      </w:r>
      <w:r w:rsidRPr="008E5340">
        <w:rPr>
          <w:rFonts w:ascii="Sylfaen" w:hAnsi="Sylfaen"/>
        </w:rPr>
        <w:t>4.613</w:t>
      </w:r>
      <w:r>
        <w:rPr>
          <w:rFonts w:ascii="Sylfaen" w:hAnsi="Sylfaen"/>
        </w:rPr>
        <w:t>/2003</w:t>
      </w:r>
      <w:r w:rsidRPr="008E5340">
        <w:rPr>
          <w:rFonts w:ascii="Sylfaen" w:hAnsi="Sylfaen"/>
        </w:rPr>
        <w:t>, art. 2º, §4º, I</w:t>
      </w:r>
      <w:r>
        <w:rPr>
          <w:rFonts w:ascii="Sylfaen" w:hAnsi="Sylfaen"/>
        </w:rPr>
        <w:t>.</w:t>
      </w:r>
    </w:p>
  </w:footnote>
  <w:footnote w:id="4">
    <w:p w:rsidR="00233D36" w:rsidRPr="008E5340" w:rsidRDefault="00233D36">
      <w:pPr>
        <w:pStyle w:val="Textodenotaderodap"/>
      </w:pPr>
      <w:r w:rsidRPr="008E5340">
        <w:rPr>
          <w:rStyle w:val="Refdenotaderodap"/>
        </w:rPr>
        <w:footnoteRef/>
      </w:r>
      <w:r w:rsidRPr="008E5340">
        <w:t xml:space="preserve"> </w:t>
      </w:r>
      <w:r w:rsidRPr="008E5340">
        <w:rPr>
          <w:rFonts w:ascii="Sylfaen" w:hAnsi="Sylfaen"/>
        </w:rPr>
        <w:t>Lei nº 9.433/1997, art. 47, I.</w:t>
      </w:r>
    </w:p>
  </w:footnote>
  <w:footnote w:id="5">
    <w:p w:rsidR="00233D36" w:rsidRDefault="00233D3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8E5340">
        <w:rPr>
          <w:rFonts w:ascii="Sylfaen" w:hAnsi="Sylfaen"/>
        </w:rPr>
        <w:t>Lei nº 9.433/1997, art. 47, I</w:t>
      </w:r>
      <w:r>
        <w:rPr>
          <w:rFonts w:ascii="Sylfaen" w:hAnsi="Sylfaen"/>
        </w:rPr>
        <w:t>I</w:t>
      </w:r>
      <w:r w:rsidRPr="008E5340">
        <w:rPr>
          <w:rFonts w:ascii="Sylfaen" w:hAnsi="Sylfaen"/>
        </w:rPr>
        <w:t>.</w:t>
      </w:r>
    </w:p>
  </w:footnote>
  <w:footnote w:id="6">
    <w:p w:rsidR="00233D36" w:rsidRPr="002C2A12" w:rsidRDefault="00233D36">
      <w:pPr>
        <w:pStyle w:val="Textodenotaderodap"/>
        <w:rPr>
          <w:rFonts w:ascii="Sylfaen" w:hAnsi="Sylfaen"/>
        </w:rPr>
      </w:pPr>
      <w:r w:rsidRPr="002C2A12">
        <w:rPr>
          <w:rStyle w:val="Refdenotaderodap"/>
          <w:rFonts w:ascii="Sylfaen" w:hAnsi="Sylfaen"/>
        </w:rPr>
        <w:footnoteRef/>
      </w:r>
      <w:r w:rsidRPr="002C2A12">
        <w:rPr>
          <w:rFonts w:ascii="Sylfaen" w:hAnsi="Sylfaen"/>
        </w:rPr>
        <w:t xml:space="preserve"> Esta exigência está</w:t>
      </w:r>
      <w:r>
        <w:rPr>
          <w:rFonts w:ascii="Sylfaen" w:hAnsi="Sylfaen"/>
        </w:rPr>
        <w:t xml:space="preserve"> prevista apenas para OTEP e ONG (Decreto nº 4.613/2003, art. 2º, § 4º, II e III), mas entendo que pode ser </w:t>
      </w:r>
      <w:proofErr w:type="gramStart"/>
      <w:r>
        <w:rPr>
          <w:rFonts w:ascii="Sylfaen" w:hAnsi="Sylfaen"/>
        </w:rPr>
        <w:t>estendida às demais categorias</w:t>
      </w:r>
      <w:proofErr w:type="gramEnd"/>
      <w:r>
        <w:rPr>
          <w:rFonts w:ascii="Sylfaen" w:hAnsi="Sylfae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D36" w:rsidRPr="00AF1E4F" w:rsidRDefault="00233D36">
    <w:pPr>
      <w:pStyle w:val="Cabealho"/>
      <w:rPr>
        <w:rFonts w:ascii="Sylfaen" w:hAnsi="Sylfaen"/>
      </w:rPr>
    </w:pPr>
    <w:r w:rsidRPr="00AF1E4F">
      <w:rPr>
        <w:rFonts w:ascii="Sylfaen" w:hAnsi="Sylfaen"/>
      </w:rPr>
      <w:t>Resolução: Cadastro de Organizações Civis</w:t>
    </w:r>
    <w:r w:rsidRPr="00AF1E4F">
      <w:rPr>
        <w:rFonts w:ascii="Sylfaen" w:hAnsi="Sylfaen"/>
      </w:rPr>
      <w:tab/>
    </w:r>
    <w:r w:rsidRPr="00AF1E4F">
      <w:rPr>
        <w:rFonts w:ascii="Sylfaen" w:hAnsi="Sylfaen"/>
      </w:rPr>
      <w:tab/>
    </w:r>
    <w:r w:rsidRPr="00AF1E4F">
      <w:rPr>
        <w:rFonts w:ascii="Sylfaen" w:hAnsi="Sylfaen"/>
        <w:b/>
      </w:rPr>
      <w:fldChar w:fldCharType="begin"/>
    </w:r>
    <w:r w:rsidRPr="00AF1E4F">
      <w:rPr>
        <w:rFonts w:ascii="Sylfaen" w:hAnsi="Sylfaen"/>
        <w:b/>
      </w:rPr>
      <w:instrText xml:space="preserve"> DATE \@ "d/M/yyyy" </w:instrText>
    </w:r>
    <w:r w:rsidRPr="00AF1E4F">
      <w:rPr>
        <w:rFonts w:ascii="Sylfaen" w:hAnsi="Sylfaen"/>
        <w:b/>
      </w:rPr>
      <w:fldChar w:fldCharType="separate"/>
    </w:r>
    <w:ins w:id="74" w:author="Guilherme" w:date="2009-08-18T08:36:00Z">
      <w:r w:rsidR="00C93B8C">
        <w:rPr>
          <w:rFonts w:ascii="Sylfaen" w:hAnsi="Sylfaen"/>
          <w:b/>
          <w:noProof/>
        </w:rPr>
        <w:t>18/8/2009</w:t>
      </w:r>
    </w:ins>
    <w:ins w:id="75" w:author="hugo.suarez" w:date="2009-08-17T19:27:00Z">
      <w:del w:id="76" w:author="Guilherme" w:date="2009-08-18T08:34:00Z">
        <w:r w:rsidDel="00C93B8C">
          <w:rPr>
            <w:rFonts w:ascii="Sylfaen" w:hAnsi="Sylfaen"/>
            <w:b/>
            <w:noProof/>
          </w:rPr>
          <w:delText>17/8/2009</w:delText>
        </w:r>
      </w:del>
    </w:ins>
    <w:r w:rsidRPr="00AF1E4F">
      <w:rPr>
        <w:rFonts w:ascii="Sylfaen" w:hAnsi="Sylfaen"/>
        <w:b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1065"/>
        </w:tabs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1065"/>
        </w:tabs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upperRoman"/>
      <w:lvlText w:val="%1-"/>
      <w:lvlJc w:val="left"/>
      <w:pPr>
        <w:tabs>
          <w:tab w:val="num" w:pos="1080"/>
        </w:tabs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1065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BEB"/>
    <w:rsid w:val="00016BC5"/>
    <w:rsid w:val="000340FF"/>
    <w:rsid w:val="0009249D"/>
    <w:rsid w:val="0009355D"/>
    <w:rsid w:val="00095975"/>
    <w:rsid w:val="000B099A"/>
    <w:rsid w:val="000D33FA"/>
    <w:rsid w:val="001029EA"/>
    <w:rsid w:val="00103ADC"/>
    <w:rsid w:val="00154086"/>
    <w:rsid w:val="001B6631"/>
    <w:rsid w:val="001B7391"/>
    <w:rsid w:val="001E046B"/>
    <w:rsid w:val="001E2237"/>
    <w:rsid w:val="001E5BEB"/>
    <w:rsid w:val="001F4532"/>
    <w:rsid w:val="00233D36"/>
    <w:rsid w:val="00245CE6"/>
    <w:rsid w:val="002641EE"/>
    <w:rsid w:val="002659F1"/>
    <w:rsid w:val="002A43C3"/>
    <w:rsid w:val="002C2A12"/>
    <w:rsid w:val="002C75C9"/>
    <w:rsid w:val="002D7534"/>
    <w:rsid w:val="002E3EF7"/>
    <w:rsid w:val="00351185"/>
    <w:rsid w:val="003870BC"/>
    <w:rsid w:val="003C1943"/>
    <w:rsid w:val="003C37F7"/>
    <w:rsid w:val="003D5ABC"/>
    <w:rsid w:val="0042795B"/>
    <w:rsid w:val="0045753B"/>
    <w:rsid w:val="004B3046"/>
    <w:rsid w:val="005028A2"/>
    <w:rsid w:val="00533D7A"/>
    <w:rsid w:val="00547EA1"/>
    <w:rsid w:val="005754A7"/>
    <w:rsid w:val="00633393"/>
    <w:rsid w:val="00647CDB"/>
    <w:rsid w:val="00653402"/>
    <w:rsid w:val="00671116"/>
    <w:rsid w:val="006E584D"/>
    <w:rsid w:val="007218DE"/>
    <w:rsid w:val="00726EFB"/>
    <w:rsid w:val="00730D35"/>
    <w:rsid w:val="007734E8"/>
    <w:rsid w:val="007A0192"/>
    <w:rsid w:val="007F6C57"/>
    <w:rsid w:val="00821F6F"/>
    <w:rsid w:val="00872AB2"/>
    <w:rsid w:val="008E5340"/>
    <w:rsid w:val="008F2253"/>
    <w:rsid w:val="009336EB"/>
    <w:rsid w:val="00974518"/>
    <w:rsid w:val="009A425B"/>
    <w:rsid w:val="009A5537"/>
    <w:rsid w:val="009B3A79"/>
    <w:rsid w:val="009D6E42"/>
    <w:rsid w:val="009E0981"/>
    <w:rsid w:val="00A042FD"/>
    <w:rsid w:val="00A11E28"/>
    <w:rsid w:val="00A212C5"/>
    <w:rsid w:val="00A81DE1"/>
    <w:rsid w:val="00AB0EB3"/>
    <w:rsid w:val="00AB3093"/>
    <w:rsid w:val="00AD3FAF"/>
    <w:rsid w:val="00AF1E4F"/>
    <w:rsid w:val="00B05136"/>
    <w:rsid w:val="00B23629"/>
    <w:rsid w:val="00B40D56"/>
    <w:rsid w:val="00B83564"/>
    <w:rsid w:val="00BE48C3"/>
    <w:rsid w:val="00C227AA"/>
    <w:rsid w:val="00C322B2"/>
    <w:rsid w:val="00C630A2"/>
    <w:rsid w:val="00C71EB4"/>
    <w:rsid w:val="00C73474"/>
    <w:rsid w:val="00C84A6E"/>
    <w:rsid w:val="00C93B8C"/>
    <w:rsid w:val="00CA1AB8"/>
    <w:rsid w:val="00CC4C53"/>
    <w:rsid w:val="00CE147E"/>
    <w:rsid w:val="00CF3F8A"/>
    <w:rsid w:val="00D118E9"/>
    <w:rsid w:val="00D16221"/>
    <w:rsid w:val="00D56B94"/>
    <w:rsid w:val="00D769B6"/>
    <w:rsid w:val="00D76A4B"/>
    <w:rsid w:val="00D77907"/>
    <w:rsid w:val="00DC4D1D"/>
    <w:rsid w:val="00DC5BB0"/>
    <w:rsid w:val="00DD1864"/>
    <w:rsid w:val="00E4435A"/>
    <w:rsid w:val="00EA48A6"/>
    <w:rsid w:val="00ED5817"/>
    <w:rsid w:val="00ED7CF2"/>
    <w:rsid w:val="00EE1F67"/>
    <w:rsid w:val="00EF5532"/>
    <w:rsid w:val="00F01A97"/>
    <w:rsid w:val="00F30F3A"/>
    <w:rsid w:val="00F356FB"/>
    <w:rsid w:val="00F7617C"/>
    <w:rsid w:val="00F80606"/>
    <w:rsid w:val="00F93DFB"/>
    <w:rsid w:val="00F96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character" w:styleId="Forte">
    <w:name w:val="Strong"/>
    <w:basedOn w:val="Fontepargpadro"/>
    <w:qFormat/>
    <w:rPr>
      <w:b/>
      <w:bCs/>
    </w:rPr>
  </w:style>
  <w:style w:type="paragraph" w:styleId="Corpodetexto">
    <w:name w:val="Body Text"/>
    <w:basedOn w:val="Normal"/>
    <w:pPr>
      <w:suppressAutoHyphens/>
      <w:spacing w:after="120"/>
    </w:pPr>
    <w:rPr>
      <w:lang w:eastAsia="ar-SA"/>
    </w:rPr>
  </w:style>
  <w:style w:type="paragraph" w:styleId="Corpodetexto2">
    <w:name w:val="Body Text 2"/>
    <w:basedOn w:val="Normal"/>
    <w:pPr>
      <w:suppressAutoHyphens/>
      <w:jc w:val="both"/>
    </w:pPr>
    <w:rPr>
      <w:lang w:eastAsia="ar-SA"/>
    </w:rPr>
  </w:style>
  <w:style w:type="paragraph" w:styleId="Cabealho">
    <w:name w:val="header"/>
    <w:basedOn w:val="Normal"/>
    <w:rsid w:val="00AF1E4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AF1E4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AF1E4F"/>
  </w:style>
  <w:style w:type="paragraph" w:styleId="NormalWeb">
    <w:name w:val="Normal (Web)"/>
    <w:basedOn w:val="Normal"/>
    <w:rsid w:val="00B05136"/>
    <w:pPr>
      <w:spacing w:before="100" w:beforeAutospacing="1" w:after="100" w:afterAutospacing="1"/>
    </w:pPr>
  </w:style>
  <w:style w:type="paragraph" w:styleId="Textodenotaderodap">
    <w:name w:val="footnote text"/>
    <w:basedOn w:val="Normal"/>
    <w:semiHidden/>
    <w:rsid w:val="00974518"/>
    <w:rPr>
      <w:sz w:val="20"/>
      <w:szCs w:val="20"/>
    </w:rPr>
  </w:style>
  <w:style w:type="character" w:styleId="Refdenotaderodap">
    <w:name w:val="footnote reference"/>
    <w:basedOn w:val="Fontepargpadro"/>
    <w:semiHidden/>
    <w:rsid w:val="00974518"/>
    <w:rPr>
      <w:vertAlign w:val="superscript"/>
    </w:rPr>
  </w:style>
  <w:style w:type="paragraph" w:styleId="Recuodecorpodetexto">
    <w:name w:val="Body Text Indent"/>
    <w:basedOn w:val="Normal"/>
    <w:rsid w:val="00974518"/>
    <w:pPr>
      <w:suppressAutoHyphens/>
      <w:spacing w:after="120"/>
      <w:ind w:left="283"/>
    </w:pPr>
    <w:rPr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48C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48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0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1372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Cria o Cadastro de Organizações Civis de Recursos Hídricos - COREH para representação da sociedade civil no CNRH e nos CBHs de</vt:lpstr>
    </vt:vector>
  </TitlesOfParts>
  <Company>MMA</Company>
  <LinksUpToDate>false</LinksUpToDate>
  <CharactersWithSpaces>8764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Cria o Cadastro de Organizações Civis de Recursos Hídricos - COREH para representação da sociedade civil no CNRH e nos CBHs de</dc:title>
  <dc:subject/>
  <dc:creator>CGTI-SPOA</dc:creator>
  <cp:keywords/>
  <dc:description/>
  <cp:lastModifiedBy>Guilherme</cp:lastModifiedBy>
  <cp:revision>2</cp:revision>
  <cp:lastPrinted>2009-08-18T11:36:00Z</cp:lastPrinted>
  <dcterms:created xsi:type="dcterms:W3CDTF">2009-08-18T11:42:00Z</dcterms:created>
  <dcterms:modified xsi:type="dcterms:W3CDTF">2009-08-18T11:42:00Z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2056539077</vt:i4>
  </property>
  <property fmtid="{D5CDD505-2E9C-101B-9397-08002B2CF9AE}" pid="3" name="_EmailSubject">
    <vt:lpwstr>Proposta cadastro COREH - versão GT 17 08 2009</vt:lpwstr>
  </property>
  <property fmtid="{D5CDD505-2E9C-101B-9397-08002B2CF9AE}" pid="4" name="_AuthorEmail">
    <vt:lpwstr>hugo.suarez@mj.gov.br</vt:lpwstr>
  </property>
  <property fmtid="{D5CDD505-2E9C-101B-9397-08002B2CF9AE}" pid="5" name="_AuthorEmailDisplayName">
    <vt:lpwstr>Carlos Hugo Suarez Sampaio</vt:lpwstr>
  </property>
  <property fmtid="{D5CDD505-2E9C-101B-9397-08002B2CF9AE}" pid="6" name="_PreviousAdHocReviewCycleID">
    <vt:i4>763463366</vt:i4>
  </property>
  <property fmtid="{D5CDD505-2E9C-101B-9397-08002B2CF9AE}" pid="7" name="_ReviewingToolsShownOnce">
    <vt:lpwstr/>
  </property>
</Properties>
</file>